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841B1" w14:textId="77777777" w:rsidR="00BF54D7" w:rsidRDefault="00BF54D7" w:rsidP="0079655C">
      <w:pPr>
        <w:spacing w:line="480" w:lineRule="auto"/>
        <w:jc w:val="center"/>
        <w:rPr>
          <w:rFonts w:ascii="Times New Roman" w:hAnsi="Times New Roman" w:cs="Times New Roman"/>
        </w:rPr>
      </w:pPr>
      <w:r>
        <w:rPr>
          <w:rFonts w:ascii="Times New Roman" w:hAnsi="Times New Roman" w:cs="Times New Roman"/>
        </w:rPr>
        <w:t>Effects of Instructional Conversations on English Language Learners</w:t>
      </w:r>
    </w:p>
    <w:p w14:paraId="707CDE6B"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Introduction</w:t>
      </w:r>
    </w:p>
    <w:p w14:paraId="016D94C7"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The Instructional Conversation (IC) pedagogy is based around an educational discussion in which the teacher adjusts their side of a conversation toward what they believe a student is trying to say about a topic. The student and the teacher work together through conversation to form an authentic idea or conclusion. The combination of ICs with Joint Productive Activities (JPAs) creates opportunities for students to complete a content-related task through the use of collaboration and conversation. The difference between IC-JPAs and other forms of class collaboration is the emphasis for students to create their own conversational goals, lead the conversations, and then work together to create a tangible product, such as a T-chart (Mellon, Hixon, &amp; Weber, 2019). The emphasis on self-monitoring of conversational goals also helps teach children to work collaboratively without slipping into “social loafing” and losing motivation (Peterson, 2012). Kasper and Saundra (2005) discuss how the use of ICs contributes to building students’ linguistic and academic literacy skills through the emphasis placed on communication.  </w:t>
      </w:r>
    </w:p>
    <w:p w14:paraId="63F14AF7" w14:textId="77777777" w:rsidR="00BF54D7" w:rsidRPr="00AE1558" w:rsidRDefault="00BF54D7" w:rsidP="00BF54D7">
      <w:pPr>
        <w:spacing w:line="480" w:lineRule="auto"/>
        <w:ind w:firstLine="720"/>
        <w:rPr>
          <w:rFonts w:ascii="Times New Roman" w:hAnsi="Times New Roman" w:cs="Times New Roman"/>
        </w:rPr>
      </w:pPr>
      <w:r w:rsidRPr="0042486D">
        <w:rPr>
          <w:rFonts w:ascii="Times New Roman" w:hAnsi="Times New Roman" w:cs="Times New Roman"/>
        </w:rPr>
        <w:t>The purpose in pursuing this research was to ascertain the effects that IC-JPAs have on English Language Learners’ (ELLs) academic success in comparison to traditional collaborative activities and teaching strategies in mathematics.</w:t>
      </w:r>
      <w:r>
        <w:rPr>
          <w:rFonts w:ascii="Times New Roman" w:hAnsi="Times New Roman" w:cs="Times New Roman"/>
        </w:rPr>
        <w:t xml:space="preserve"> According to Mellon, Straubhaar, Balderas, </w:t>
      </w:r>
      <w:proofErr w:type="spellStart"/>
      <w:r>
        <w:rPr>
          <w:rFonts w:ascii="Times New Roman" w:hAnsi="Times New Roman" w:cs="Times New Roman"/>
        </w:rPr>
        <w:t>Ariail</w:t>
      </w:r>
      <w:proofErr w:type="spellEnd"/>
      <w:r>
        <w:rPr>
          <w:rFonts w:ascii="Times New Roman" w:hAnsi="Times New Roman" w:cs="Times New Roman"/>
        </w:rPr>
        <w:t xml:space="preserve">, and </w:t>
      </w:r>
      <w:proofErr w:type="spellStart"/>
      <w:r>
        <w:rPr>
          <w:rFonts w:ascii="Times New Roman" w:hAnsi="Times New Roman" w:cs="Times New Roman"/>
        </w:rPr>
        <w:t>Portes</w:t>
      </w:r>
      <w:proofErr w:type="spellEnd"/>
      <w:r>
        <w:rPr>
          <w:rFonts w:ascii="Times New Roman" w:hAnsi="Times New Roman" w:cs="Times New Roman"/>
        </w:rPr>
        <w:t xml:space="preserve"> (2018), in order for ELL students to be able to develop both academically and socially, they must first be able to speak the language and feel as if they are in a welcoming environment. </w:t>
      </w:r>
      <w:r w:rsidRPr="00D452FF">
        <w:rPr>
          <w:rFonts w:ascii="Times New Roman" w:hAnsi="Times New Roman" w:cs="Times New Roman"/>
        </w:rPr>
        <w:t xml:space="preserve">With this in mind, there has been a lack of research in how to bridge the gap between social emotional learning and content related concepts. These two concepts are often taught separately in the classroom, as opposed to cohesively in one unit with the ability for </w:t>
      </w:r>
      <w:r w:rsidRPr="00D452FF">
        <w:rPr>
          <w:rFonts w:ascii="Times New Roman" w:hAnsi="Times New Roman" w:cs="Times New Roman"/>
        </w:rPr>
        <w:lastRenderedPageBreak/>
        <w:t>students to practice speaking their thoughts in a collaborative setting with respect at the center (Snow, 2015).</w:t>
      </w:r>
      <w:r>
        <w:rPr>
          <w:rFonts w:ascii="Times New Roman" w:hAnsi="Times New Roman" w:cs="Times New Roman"/>
        </w:rPr>
        <w:t xml:space="preserve"> The IC pedagogy aims to build learning by moving away from pencil and paper and more toward educational conversations and building relationships. IC-JPAs are expected to increase an ELL student’s overall educational success, both academically and socially. </w:t>
      </w:r>
    </w:p>
    <w:p w14:paraId="3AD5DA2C"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Influence of Culturally Responsive Classroom Environments</w:t>
      </w:r>
    </w:p>
    <w:p w14:paraId="391F9344" w14:textId="1D7717BB" w:rsidR="00BF54D7" w:rsidRDefault="00BF54D7" w:rsidP="00BF54D7">
      <w:pPr>
        <w:spacing w:line="480" w:lineRule="auto"/>
        <w:rPr>
          <w:rFonts w:ascii="Times New Roman" w:hAnsi="Times New Roman" w:cs="Times New Roman"/>
        </w:rPr>
      </w:pPr>
      <w:r>
        <w:rPr>
          <w:rFonts w:ascii="Times New Roman" w:hAnsi="Times New Roman" w:cs="Times New Roman"/>
        </w:rPr>
        <w:tab/>
      </w:r>
      <w:r w:rsidRPr="00D452FF">
        <w:rPr>
          <w:rFonts w:ascii="Times New Roman" w:hAnsi="Times New Roman" w:cs="Times New Roman"/>
        </w:rPr>
        <w:t>A study done by Snow (2015) noted that language deficits impact language interventions, specifically in reducing expressive vocabulary. He found that often times children who are unable to express their feelings with words show resistance to engagement in collaborative activities. As previously mentioned, there has been little research on how to combine social emotional needs in the classroom setting through collaborative activities. Research on best practices for ELLs has indicated that IC</w:t>
      </w:r>
      <w:ins w:id="0" w:author="Author">
        <w:r w:rsidR="00135BDE">
          <w:rPr>
            <w:rFonts w:ascii="Times New Roman" w:hAnsi="Times New Roman" w:cs="Times New Roman"/>
          </w:rPr>
          <w:t>s</w:t>
        </w:r>
      </w:ins>
      <w:del w:id="1" w:author="Author">
        <w:r w:rsidRPr="00D452FF" w:rsidDel="00135BDE">
          <w:rPr>
            <w:rFonts w:ascii="Times New Roman" w:hAnsi="Times New Roman" w:cs="Times New Roman"/>
          </w:rPr>
          <w:delText>’s</w:delText>
        </w:r>
      </w:del>
      <w:r w:rsidRPr="00D452FF">
        <w:rPr>
          <w:rFonts w:ascii="Times New Roman" w:hAnsi="Times New Roman" w:cs="Times New Roman"/>
        </w:rPr>
        <w:t xml:space="preserve"> are a possible intervention that can successfully meet the need to combine student needs into one activity, simultaneously increasing academic success.</w:t>
      </w:r>
      <w:r>
        <w:rPr>
          <w:rFonts w:ascii="Times New Roman" w:hAnsi="Times New Roman" w:cs="Times New Roman"/>
        </w:rPr>
        <w:t xml:space="preserve"> IC</w:t>
      </w:r>
      <w:ins w:id="2" w:author="Author">
        <w:r w:rsidR="00135BDE">
          <w:rPr>
            <w:rFonts w:ascii="Times New Roman" w:hAnsi="Times New Roman" w:cs="Times New Roman"/>
          </w:rPr>
          <w:t>s</w:t>
        </w:r>
      </w:ins>
      <w:del w:id="3" w:author="Author">
        <w:r w:rsidDel="00135BDE">
          <w:rPr>
            <w:rFonts w:ascii="Times New Roman" w:hAnsi="Times New Roman" w:cs="Times New Roman"/>
          </w:rPr>
          <w:delText>’s</w:delText>
        </w:r>
      </w:del>
      <w:r>
        <w:rPr>
          <w:rFonts w:ascii="Times New Roman" w:hAnsi="Times New Roman" w:cs="Times New Roman"/>
        </w:rPr>
        <w:t xml:space="preserve"> are not successful if they are not implemented correctly by an educator with a positive attitude towards ELL students. </w:t>
      </w:r>
      <w:r w:rsidRPr="0017155C">
        <w:rPr>
          <w:rFonts w:ascii="Times New Roman" w:hAnsi="Times New Roman" w:cs="Times New Roman"/>
        </w:rPr>
        <w:t>Mellon et al. (2019)</w:t>
      </w:r>
      <w:r>
        <w:rPr>
          <w:rFonts w:ascii="Times New Roman" w:hAnsi="Times New Roman" w:cs="Times New Roman"/>
        </w:rPr>
        <w:t xml:space="preserve"> mention the importance of lowering a child’s affective filters by creating a safe classroom environment. Affective filters are factors that have an impact on a child’s ability and desire to speak in their second language. Some of these filters include motivation and self-confidence. The more opportunities a teacher can provide for a child to practice his or her second language safely, the more comfortable the student will feel when offered the opportunity to speak outside the classroom.  </w:t>
      </w:r>
    </w:p>
    <w:p w14:paraId="0B6163E9"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r>
      <w:commentRangeStart w:id="4"/>
      <w:r>
        <w:rPr>
          <w:rFonts w:ascii="Times New Roman" w:hAnsi="Times New Roman" w:cs="Times New Roman"/>
        </w:rPr>
        <w:t xml:space="preserve">One study conducted by </w:t>
      </w:r>
      <w:proofErr w:type="spellStart"/>
      <w:r>
        <w:rPr>
          <w:rFonts w:ascii="Times New Roman" w:hAnsi="Times New Roman" w:cs="Times New Roman"/>
        </w:rPr>
        <w:t>Portes</w:t>
      </w:r>
      <w:proofErr w:type="spellEnd"/>
      <w:r>
        <w:rPr>
          <w:rFonts w:ascii="Times New Roman" w:hAnsi="Times New Roman" w:cs="Times New Roman"/>
        </w:rPr>
        <w:t xml:space="preserve">, Gonzalez </w:t>
      </w:r>
      <w:proofErr w:type="spellStart"/>
      <w:r>
        <w:rPr>
          <w:rFonts w:ascii="Times New Roman" w:hAnsi="Times New Roman" w:cs="Times New Roman"/>
        </w:rPr>
        <w:t>Canche</w:t>
      </w:r>
      <w:proofErr w:type="spellEnd"/>
      <w:r>
        <w:rPr>
          <w:rFonts w:ascii="Times New Roman" w:hAnsi="Times New Roman" w:cs="Times New Roman"/>
        </w:rPr>
        <w:t xml:space="preserve">, Boada, and Whatley (2018) observed the influence of teacher attitudes and teaching in a small group setting with a student-centered model through ICs. It was noted that the ICs implemented by teachers who did not have meaningful exchanges in conversations where both parties contribute to a common idea were </w:t>
      </w:r>
      <w:r>
        <w:rPr>
          <w:rFonts w:ascii="Times New Roman" w:hAnsi="Times New Roman" w:cs="Times New Roman"/>
        </w:rPr>
        <w:lastRenderedPageBreak/>
        <w:t xml:space="preserve">unsuccessful. Students did not appear as comfortable sharing personal information or their ideas when they felt that the teacher did not have interest in the topic. This pattern heightened those student’s affective filters and was a limiting influence to their desire to speak and practice their second language. </w:t>
      </w:r>
    </w:p>
    <w:p w14:paraId="32428AB5"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Haneda and Wells (2012) emphasized the importance of creating an engaging environment that encourages discussion to allow ELL students to practice their language skills. One way for this to be accomplished is through creating classroom discussion based on student interest. A student’s interests in a topic directly influences his or her willingness to engage in speaking. </w:t>
      </w:r>
      <w:commentRangeEnd w:id="4"/>
      <w:r w:rsidR="00DD1442">
        <w:rPr>
          <w:rStyle w:val="CommentReference"/>
        </w:rPr>
        <w:commentReference w:id="4"/>
      </w:r>
    </w:p>
    <w:p w14:paraId="3DD009E9"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r>
      <w:r w:rsidRPr="00DB649E">
        <w:rPr>
          <w:rFonts w:ascii="Times New Roman" w:hAnsi="Times New Roman" w:cs="Times New Roman"/>
        </w:rPr>
        <w:t>Learning a second language can lead to confusion of one’s identity in the way that one views himself or herself and the way they believe that others perceive them (Cummins et al., 2005). In many cases, ELL students are learning and speaking a different language when they are at school than they speak at home</w:t>
      </w:r>
      <w:r>
        <w:rPr>
          <w:rFonts w:ascii="Times New Roman" w:hAnsi="Times New Roman" w:cs="Times New Roman"/>
        </w:rPr>
        <w:t>. The</w:t>
      </w:r>
      <w:r w:rsidRPr="00DB649E">
        <w:rPr>
          <w:rFonts w:ascii="Times New Roman" w:hAnsi="Times New Roman" w:cs="Times New Roman"/>
        </w:rPr>
        <w:t xml:space="preserve"> influence that language learning can have on identity emphasizes the importance of creating a safe environment and including student culture in the classroom. By creating a safe environment for students to share their ideas, they are provided with a combination of social and cultural opportunities.</w:t>
      </w:r>
    </w:p>
    <w:p w14:paraId="71190669"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Similarly, Yamauchi and Mark (2013) suggest that children develop language skills through the environment in which they are exposed to that language. It has been shown that social-emotional learning and academic achievement can build upon one another (Doll, Brehm, &amp; Zucker, 2014). The IC pedagogy provides opportunities for teachers to build a child’s social-emotional learning through teaching them how to communicate effectively with others. Mellon </w:t>
      </w:r>
      <w:r w:rsidRPr="0017155C">
        <w:rPr>
          <w:rFonts w:ascii="Times New Roman" w:hAnsi="Times New Roman" w:cs="Times New Roman"/>
        </w:rPr>
        <w:t>et al</w:t>
      </w:r>
      <w:r>
        <w:rPr>
          <w:rFonts w:ascii="Times New Roman" w:hAnsi="Times New Roman" w:cs="Times New Roman"/>
        </w:rPr>
        <w:t>.</w:t>
      </w:r>
      <w:r w:rsidRPr="0017155C">
        <w:rPr>
          <w:rFonts w:ascii="Times New Roman" w:hAnsi="Times New Roman" w:cs="Times New Roman"/>
        </w:rPr>
        <w:t xml:space="preserve"> (2019)</w:t>
      </w:r>
      <w:r>
        <w:rPr>
          <w:rFonts w:ascii="Times New Roman" w:hAnsi="Times New Roman" w:cs="Times New Roman"/>
        </w:rPr>
        <w:t xml:space="preserve"> found that ELL students involved in ICs showed a notable amount of growth in Language Arts and Mathematics, as opposed to students exposed to traditional classroom </w:t>
      </w:r>
      <w:r>
        <w:rPr>
          <w:rFonts w:ascii="Times New Roman" w:hAnsi="Times New Roman" w:cs="Times New Roman"/>
        </w:rPr>
        <w:lastRenderedPageBreak/>
        <w:t xml:space="preserve">instruction. Within this realm of communication, students are taught strategies to share ideas, invite others into conversations, disagree with one another, and learn how to defend their reasoning for a conclusion. </w:t>
      </w:r>
    </w:p>
    <w:p w14:paraId="54E254F2" w14:textId="77777777" w:rsidR="00784439" w:rsidRDefault="00BF54D7" w:rsidP="00BF54D7">
      <w:pPr>
        <w:spacing w:line="480" w:lineRule="auto"/>
        <w:rPr>
          <w:ins w:id="5" w:author="Author"/>
          <w:rFonts w:ascii="Times New Roman" w:hAnsi="Times New Roman" w:cs="Times New Roman"/>
          <w:b/>
        </w:rPr>
      </w:pPr>
      <w:r>
        <w:rPr>
          <w:rFonts w:ascii="Times New Roman" w:hAnsi="Times New Roman" w:cs="Times New Roman"/>
          <w:b/>
        </w:rPr>
        <w:tab/>
        <w:t xml:space="preserve">Changes in student attitude and motivation. </w:t>
      </w:r>
    </w:p>
    <w:p w14:paraId="6817D105" w14:textId="08C3A6CA" w:rsidR="00BF54D7" w:rsidRDefault="00BF54D7" w:rsidP="004736C9">
      <w:pPr>
        <w:spacing w:line="480" w:lineRule="auto"/>
        <w:ind w:firstLine="720"/>
        <w:rPr>
          <w:rFonts w:ascii="Times New Roman" w:hAnsi="Times New Roman" w:cs="Times New Roman"/>
        </w:rPr>
        <w:pPrChange w:id="6" w:author="Author">
          <w:pPr>
            <w:spacing w:line="480" w:lineRule="auto"/>
          </w:pPr>
        </w:pPrChange>
      </w:pPr>
      <w:r>
        <w:rPr>
          <w:rFonts w:ascii="Times New Roman" w:hAnsi="Times New Roman" w:cs="Times New Roman"/>
        </w:rPr>
        <w:t xml:space="preserve">ICs are centered around creating educational experiences between educators and students to arrive at a finished product from building upon one another’s ideas through conversation while keeping conversational goals in mind. Differing from traditional collaborative activities, IC-JPAs aim to form a foundation built upon a positive relationship between the educator and student, where student motivation begins to grow (Oakley, Felder, Brent, &amp; </w:t>
      </w:r>
      <w:proofErr w:type="spellStart"/>
      <w:r>
        <w:rPr>
          <w:rFonts w:ascii="Times New Roman" w:hAnsi="Times New Roman" w:cs="Times New Roman"/>
        </w:rPr>
        <w:t>Elhajj</w:t>
      </w:r>
      <w:proofErr w:type="spellEnd"/>
      <w:r>
        <w:rPr>
          <w:rFonts w:ascii="Times New Roman" w:hAnsi="Times New Roman" w:cs="Times New Roman"/>
        </w:rPr>
        <w:t>, 2014). The IC pedagogy has been found to create positive changes in ELL students’ attitudes toward school and academic motivation (Davin, 2013). Due to the fact that IC-JPA tasks are to be completed through group collaboration, the idea applies that no one can succeed unless everyone succeeds. This idea emphasizes mutual goals, team rewards, sharing of sources, and accountability for participation (</w:t>
      </w:r>
      <w:proofErr w:type="spellStart"/>
      <w:r>
        <w:rPr>
          <w:rFonts w:ascii="Times New Roman" w:hAnsi="Times New Roman" w:cs="Times New Roman"/>
        </w:rPr>
        <w:t>Huiping</w:t>
      </w:r>
      <w:proofErr w:type="spellEnd"/>
      <w:r>
        <w:rPr>
          <w:rFonts w:ascii="Times New Roman" w:hAnsi="Times New Roman" w:cs="Times New Roman"/>
        </w:rPr>
        <w:t xml:space="preserve">, 2013). </w:t>
      </w:r>
      <w:r w:rsidRPr="00B928C1">
        <w:rPr>
          <w:rFonts w:ascii="Times New Roman" w:hAnsi="Times New Roman" w:cs="Times New Roman"/>
        </w:rPr>
        <w:t>Though the research is indicative that collaboration is a positive tool for ELL students, Starr et al. (2019) found that students with language deficits have a low NED (Negative Emotion Differentiation). With NED, inner dialogue is often a simple as “good” and “bad”, which can make it very difficult for childr</w:t>
      </w:r>
      <w:r>
        <w:rPr>
          <w:rFonts w:ascii="Times New Roman" w:hAnsi="Times New Roman" w:cs="Times New Roman"/>
        </w:rPr>
        <w:t>en to share their ideas fluidly</w:t>
      </w:r>
      <w:r w:rsidRPr="00B928C1">
        <w:rPr>
          <w:rFonts w:ascii="Times New Roman" w:hAnsi="Times New Roman" w:cs="Times New Roman"/>
        </w:rPr>
        <w:t xml:space="preserve"> while being open to disagreement. This can often lead to frustration in collaborative settings, resulting in resistance to contributing effort.</w:t>
      </w:r>
      <w:r>
        <w:rPr>
          <w:rFonts w:ascii="Times New Roman" w:hAnsi="Times New Roman" w:cs="Times New Roman"/>
        </w:rPr>
        <w:t xml:space="preserve"> The teacher’s role in IC-JPA tasks is to facilitate, creating a safe space, while students take ownership of their academic conversations. By allowing students to lead and share their feelings, Lin et al.</w:t>
      </w:r>
      <w:r>
        <w:rPr>
          <w:rFonts w:ascii="Times New Roman" w:hAnsi="Times New Roman"/>
        </w:rPr>
        <w:t xml:space="preserve"> (</w:t>
      </w:r>
      <w:r w:rsidRPr="0015776B">
        <w:rPr>
          <w:rFonts w:ascii="Times New Roman" w:hAnsi="Times New Roman" w:cs="Times New Roman"/>
        </w:rPr>
        <w:t>2015</w:t>
      </w:r>
      <w:r>
        <w:rPr>
          <w:rFonts w:ascii="Times New Roman" w:hAnsi="Times New Roman" w:cs="Times New Roman"/>
        </w:rPr>
        <w:t xml:space="preserve">) found that student motivation and engagement in the subject increases. </w:t>
      </w:r>
    </w:p>
    <w:p w14:paraId="74BA95CA" w14:textId="77777777" w:rsidR="00BF54D7" w:rsidRDefault="00BF54D7" w:rsidP="00BF54D7">
      <w:pPr>
        <w:spacing w:line="480" w:lineRule="auto"/>
        <w:ind w:firstLine="720"/>
        <w:rPr>
          <w:rFonts w:ascii="Times New Roman" w:hAnsi="Times New Roman" w:cs="Times New Roman"/>
        </w:rPr>
      </w:pPr>
      <w:r w:rsidRPr="00B928C1">
        <w:rPr>
          <w:rFonts w:ascii="Times New Roman" w:hAnsi="Times New Roman" w:cs="Times New Roman"/>
        </w:rPr>
        <w:lastRenderedPageBreak/>
        <w:t xml:space="preserve">The idea that the use of collaborative classroom activities increases student motivation is challenged by findings that these activities can result in student frustration. Pauli, </w:t>
      </w:r>
      <w:proofErr w:type="spellStart"/>
      <w:r w:rsidRPr="00B928C1">
        <w:rPr>
          <w:rFonts w:ascii="Times New Roman" w:hAnsi="Times New Roman" w:cs="Times New Roman"/>
        </w:rPr>
        <w:t>Mohiyrddini</w:t>
      </w:r>
      <w:proofErr w:type="spellEnd"/>
      <w:r w:rsidRPr="00B928C1">
        <w:rPr>
          <w:rFonts w:ascii="Times New Roman" w:hAnsi="Times New Roman" w:cs="Times New Roman"/>
        </w:rPr>
        <w:t xml:space="preserve">, Bray, </w:t>
      </w:r>
      <w:proofErr w:type="spellStart"/>
      <w:r w:rsidRPr="00B928C1">
        <w:rPr>
          <w:rFonts w:ascii="Times New Roman" w:hAnsi="Times New Roman" w:cs="Times New Roman"/>
        </w:rPr>
        <w:t>Michie</w:t>
      </w:r>
      <w:proofErr w:type="spellEnd"/>
      <w:r w:rsidRPr="00B928C1">
        <w:rPr>
          <w:rFonts w:ascii="Times New Roman" w:hAnsi="Times New Roman" w:cs="Times New Roman"/>
        </w:rPr>
        <w:t>, and Street (2008) found that when group members assessed their experiences with collaborative activities, there were feelings of frustration from a lack of commitment and task disorganization by task partners. McKinney and Cook (2018) reported similar findings when assessing student conceptions of group work. These findings revealed feelings of frustration and an increase of stress. Students reported feeling overwhelmed by the idea that their hard work could be diminished from the effects of others, which drew into other implications leaning towards negative feelings of collaborative group work.</w:t>
      </w:r>
      <w:r>
        <w:rPr>
          <w:rFonts w:ascii="Times New Roman" w:hAnsi="Times New Roman" w:cs="Times New Roman"/>
        </w:rPr>
        <w:t xml:space="preserve"> </w:t>
      </w:r>
    </w:p>
    <w:p w14:paraId="35115295" w14:textId="77777777" w:rsidR="00BF54D7" w:rsidRDefault="00BF54D7" w:rsidP="00BF54D7">
      <w:pPr>
        <w:spacing w:line="480" w:lineRule="auto"/>
        <w:ind w:firstLine="720"/>
        <w:rPr>
          <w:rFonts w:ascii="Times New Roman" w:hAnsi="Times New Roman" w:cs="Times New Roman"/>
        </w:rPr>
      </w:pPr>
      <w:r w:rsidRPr="002B2F60">
        <w:rPr>
          <w:rFonts w:ascii="Times New Roman" w:hAnsi="Times New Roman" w:cs="Times New Roman"/>
        </w:rPr>
        <w:t xml:space="preserve">In </w:t>
      </w:r>
      <w:r>
        <w:rPr>
          <w:rFonts w:ascii="Times New Roman" w:hAnsi="Times New Roman" w:cs="Times New Roman"/>
        </w:rPr>
        <w:t xml:space="preserve">effort to diminish the possibility of stress coming from students through group activities, IC-JPA’s aim to keep the teacher involved through facilitation and monitoring of tasks. </w:t>
      </w:r>
      <w:r w:rsidRPr="002B2F60">
        <w:rPr>
          <w:rFonts w:ascii="Times New Roman" w:hAnsi="Times New Roman" w:cs="Times New Roman"/>
        </w:rPr>
        <w:t xml:space="preserve">A study done by </w:t>
      </w:r>
      <w:proofErr w:type="spellStart"/>
      <w:r w:rsidRPr="002B2F60">
        <w:rPr>
          <w:rFonts w:ascii="Times New Roman" w:hAnsi="Times New Roman" w:cs="Times New Roman"/>
        </w:rPr>
        <w:t>Frykedal</w:t>
      </w:r>
      <w:proofErr w:type="spellEnd"/>
      <w:r w:rsidRPr="002B2F60">
        <w:rPr>
          <w:rFonts w:ascii="Times New Roman" w:hAnsi="Times New Roman" w:cs="Times New Roman"/>
        </w:rPr>
        <w:t xml:space="preserve"> and </w:t>
      </w:r>
      <w:proofErr w:type="spellStart"/>
      <w:r w:rsidRPr="002B2F60">
        <w:rPr>
          <w:rFonts w:ascii="Times New Roman" w:hAnsi="Times New Roman" w:cs="Times New Roman"/>
        </w:rPr>
        <w:t>Chiriac</w:t>
      </w:r>
      <w:proofErr w:type="spellEnd"/>
      <w:r w:rsidRPr="002B2F60">
        <w:rPr>
          <w:rFonts w:ascii="Times New Roman" w:hAnsi="Times New Roman" w:cs="Times New Roman"/>
        </w:rPr>
        <w:t xml:space="preserve"> (2012)</w:t>
      </w:r>
      <w:r>
        <w:rPr>
          <w:rFonts w:ascii="Times New Roman" w:hAnsi="Times New Roman" w:cs="Times New Roman"/>
        </w:rPr>
        <w:t xml:space="preserve"> sought to determine how the use of teacher scaffolds throughout group activities influence students’ abilities to work together collaboratively. After reviewing 500 minutes of footage from a classroom, it was observed that the group that received scaffolding from the teacher was more likely to be on-task and appear engaged throughout the assigned task. Additionally, the same group had a higher level of academic achievement at the end of the activity based on test scores. </w:t>
      </w:r>
    </w:p>
    <w:p w14:paraId="7499DCB1" w14:textId="75D0B137" w:rsidR="00BF54D7" w:rsidDel="00D64122" w:rsidRDefault="00BF54D7" w:rsidP="00BF54D7">
      <w:pPr>
        <w:spacing w:line="480" w:lineRule="auto"/>
        <w:ind w:firstLine="720"/>
        <w:rPr>
          <w:del w:id="7" w:author="Author"/>
          <w:rFonts w:ascii="Times New Roman" w:hAnsi="Times New Roman" w:cs="Times New Roman"/>
        </w:rPr>
      </w:pPr>
      <w:proofErr w:type="spellStart"/>
      <w:r>
        <w:rPr>
          <w:rFonts w:ascii="Times New Roman" w:hAnsi="Times New Roman" w:cs="Times New Roman"/>
        </w:rPr>
        <w:t>Dornyei</w:t>
      </w:r>
      <w:proofErr w:type="spellEnd"/>
      <w:r>
        <w:rPr>
          <w:rFonts w:ascii="Times New Roman" w:hAnsi="Times New Roman" w:cs="Times New Roman"/>
        </w:rPr>
        <w:t xml:space="preserve"> and </w:t>
      </w:r>
      <w:proofErr w:type="spellStart"/>
      <w:r>
        <w:rPr>
          <w:rFonts w:ascii="Times New Roman" w:hAnsi="Times New Roman" w:cs="Times New Roman"/>
        </w:rPr>
        <w:t>Csizer</w:t>
      </w:r>
      <w:proofErr w:type="spellEnd"/>
      <w:r>
        <w:rPr>
          <w:rFonts w:ascii="Times New Roman" w:hAnsi="Times New Roman" w:cs="Times New Roman"/>
        </w:rPr>
        <w:t xml:space="preserve"> (1998), sought to provide teachers with data regarding strategies that can be easily implemented with second-language learners emphasizing student motivation, linguistic self-confidence, and appraisal of the classroom environment. Teachers were asked to implement ICs by directly socializing with their students through modeling, task presentation, feedback, and intentional group discussions. Intentional group discussions are discussions that involve students setting conversational goals for that specific student-led task, opportunities for </w:t>
      </w:r>
      <w:r>
        <w:rPr>
          <w:rFonts w:ascii="Times New Roman" w:hAnsi="Times New Roman" w:cs="Times New Roman"/>
        </w:rPr>
        <w:lastRenderedPageBreak/>
        <w:t xml:space="preserve">extension, and questions to consider. Simultaneously, educators were encouraged to create tasks that were built upon student autonomy and personal relevance. Through this study and the assessment of many well-known instructional strategies, it was found that ICs and verbalization were two interventions that led to an increase in student motivation. ELL students reported that they felt more confident in their linguistic abilities, allowing them to feel more comfortable in the classroom, resulting in an overall increase in academic motivation. Similarly, </w:t>
      </w:r>
      <w:proofErr w:type="spellStart"/>
      <w:r>
        <w:rPr>
          <w:rFonts w:ascii="Times New Roman" w:hAnsi="Times New Roman" w:cs="Times New Roman"/>
        </w:rPr>
        <w:t>Meloy</w:t>
      </w:r>
      <w:proofErr w:type="spellEnd"/>
      <w:r>
        <w:rPr>
          <w:rFonts w:ascii="Times New Roman" w:hAnsi="Times New Roman" w:cs="Times New Roman"/>
        </w:rPr>
        <w:t xml:space="preserve">, Deville, and </w:t>
      </w:r>
      <w:proofErr w:type="spellStart"/>
      <w:r>
        <w:rPr>
          <w:rFonts w:ascii="Times New Roman" w:hAnsi="Times New Roman" w:cs="Times New Roman"/>
        </w:rPr>
        <w:t>Frisbie</w:t>
      </w:r>
      <w:proofErr w:type="spellEnd"/>
      <w:r>
        <w:rPr>
          <w:rFonts w:ascii="Times New Roman" w:hAnsi="Times New Roman" w:cs="Times New Roman"/>
        </w:rPr>
        <w:t xml:space="preserve"> (2002) found that by exposing students to correct language usage by reading problems aloud, students increased academically and felt more confident in academic language recognition. </w:t>
      </w:r>
    </w:p>
    <w:p w14:paraId="4DB465D7"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One study found similar results showing that through the use of ICs, student motivation increased. </w:t>
      </w:r>
      <w:proofErr w:type="spellStart"/>
      <w:r>
        <w:rPr>
          <w:rFonts w:ascii="Times New Roman" w:hAnsi="Times New Roman" w:cs="Times New Roman"/>
        </w:rPr>
        <w:t>Todhunter</w:t>
      </w:r>
      <w:proofErr w:type="spellEnd"/>
      <w:r>
        <w:rPr>
          <w:rFonts w:ascii="Times New Roman" w:hAnsi="Times New Roman" w:cs="Times New Roman"/>
        </w:rPr>
        <w:t xml:space="preserve"> (2007), observed a classroom to determine whether student behavior shifted during the times ICs were occurring. Student responsiveness, connected discourse, thematic focus, and questions with unpredictable answers were used to measure when the intervention occurred. It was found that when ICs occurred naturally in the classroom, students showed a tendency towards taking ownership of the topic and appeared to have confidence based on their responsiveness and participation in relation to the topic. </w:t>
      </w:r>
      <w:r w:rsidRPr="00B928C1">
        <w:rPr>
          <w:rFonts w:ascii="Times New Roman" w:hAnsi="Times New Roman" w:cs="Times New Roman"/>
        </w:rPr>
        <w:t xml:space="preserve">Opportunities for children to practice language through collaboration in a safe environment amongst their </w:t>
      </w:r>
      <w:r>
        <w:rPr>
          <w:rFonts w:ascii="Times New Roman" w:hAnsi="Times New Roman" w:cs="Times New Roman"/>
        </w:rPr>
        <w:t>peers and teachers is important. H</w:t>
      </w:r>
      <w:r w:rsidRPr="00B928C1">
        <w:rPr>
          <w:rFonts w:ascii="Times New Roman" w:hAnsi="Times New Roman" w:cs="Times New Roman"/>
        </w:rPr>
        <w:t>owever, Pauli, et al. (2008) found that ELL students appeared less inclined to speak amongst their non-ELL peers when participating in collaborative activities</w:t>
      </w:r>
      <w:r>
        <w:rPr>
          <w:rFonts w:ascii="Times New Roman" w:hAnsi="Times New Roman" w:cs="Times New Roman"/>
        </w:rPr>
        <w:t>, t</w:t>
      </w:r>
      <w:r w:rsidRPr="00B928C1">
        <w:rPr>
          <w:rFonts w:ascii="Times New Roman" w:hAnsi="Times New Roman" w:cs="Times New Roman"/>
        </w:rPr>
        <w:t xml:space="preserve">herefore, </w:t>
      </w:r>
      <w:r>
        <w:rPr>
          <w:rFonts w:ascii="Times New Roman" w:hAnsi="Times New Roman" w:cs="Times New Roman"/>
        </w:rPr>
        <w:t>suggesting the possibility</w:t>
      </w:r>
      <w:r w:rsidRPr="00B928C1">
        <w:rPr>
          <w:rFonts w:ascii="Times New Roman" w:hAnsi="Times New Roman" w:cs="Times New Roman"/>
        </w:rPr>
        <w:t xml:space="preserve"> that collaborative activities can reduce discussion amongst ELL students.</w:t>
      </w:r>
    </w:p>
    <w:p w14:paraId="1CB3C68B" w14:textId="77777777" w:rsidR="00BF54D7" w:rsidRPr="00112232"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As suggested by </w:t>
      </w:r>
      <w:proofErr w:type="spellStart"/>
      <w:r>
        <w:rPr>
          <w:rFonts w:ascii="Times New Roman" w:hAnsi="Times New Roman" w:cs="Times New Roman"/>
        </w:rPr>
        <w:t>Drageset</w:t>
      </w:r>
      <w:proofErr w:type="spellEnd"/>
      <w:r>
        <w:rPr>
          <w:rFonts w:ascii="Times New Roman" w:hAnsi="Times New Roman" w:cs="Times New Roman"/>
        </w:rPr>
        <w:t xml:space="preserve"> (2015), teachers must be considerate of the redirection and responses they deliver to students throughout the use of ICs in attempt to build the child’s </w:t>
      </w:r>
      <w:r>
        <w:rPr>
          <w:rFonts w:ascii="Times New Roman" w:hAnsi="Times New Roman" w:cs="Times New Roman"/>
        </w:rPr>
        <w:lastRenderedPageBreak/>
        <w:t xml:space="preserve">confidence, rather than diminish his/her answers, especially when working amongst their peers. Conversations must lead to students learning new information while simultaneously benefiting from one another rather than becoming argumentative and hostile towards one another. The goal of ICs is centered around extending new knowledge and enhancing abilities that each child arrives with, in order for him or her to complete a complex task with effective collaboration </w:t>
      </w:r>
      <w:r w:rsidRPr="00EC495E">
        <w:rPr>
          <w:rFonts w:ascii="Times New Roman" w:hAnsi="Times New Roman" w:cs="Times New Roman"/>
        </w:rPr>
        <w:t>(Oakl</w:t>
      </w:r>
      <w:r>
        <w:rPr>
          <w:rFonts w:ascii="Times New Roman" w:hAnsi="Times New Roman" w:cs="Times New Roman"/>
        </w:rPr>
        <w:t>ey, e</w:t>
      </w:r>
      <w:r w:rsidRPr="00EC495E">
        <w:rPr>
          <w:rFonts w:ascii="Times New Roman" w:hAnsi="Times New Roman" w:cs="Times New Roman"/>
        </w:rPr>
        <w:t>t al., 2014).</w:t>
      </w:r>
      <w:r>
        <w:rPr>
          <w:rFonts w:ascii="Times New Roman" w:hAnsi="Times New Roman" w:cs="Times New Roman"/>
        </w:rPr>
        <w:t xml:space="preserve"> From the effective use of intentional task completion focused on student-led conversation, cognitive and social development occurs, increasing student motivation (</w:t>
      </w:r>
      <w:r>
        <w:rPr>
          <w:rFonts w:ascii="Times New Roman" w:eastAsia="Times New Roman" w:hAnsi="Times New Roman" w:cs="Times New Roman"/>
          <w:color w:val="000000" w:themeColor="text1"/>
          <w:shd w:val="clear" w:color="auto" w:fill="FFFFFF"/>
        </w:rPr>
        <w:t xml:space="preserve">Olsen &amp; Finkelstein, </w:t>
      </w:r>
      <w:r>
        <w:rPr>
          <w:rFonts w:ascii="Times New Roman" w:eastAsia="Times New Roman" w:hAnsi="Times New Roman"/>
          <w:color w:val="000000" w:themeColor="text1"/>
          <w:shd w:val="clear" w:color="auto" w:fill="FFFFFF"/>
        </w:rPr>
        <w:t>2017).</w:t>
      </w:r>
    </w:p>
    <w:p w14:paraId="37D6693B" w14:textId="669E315E" w:rsidR="004A3943" w:rsidRDefault="00BF54D7" w:rsidP="00BF54D7">
      <w:pPr>
        <w:spacing w:line="480" w:lineRule="auto"/>
        <w:rPr>
          <w:ins w:id="8" w:author="Author"/>
          <w:rFonts w:ascii="Times New Roman" w:hAnsi="Times New Roman" w:cs="Times New Roman"/>
          <w:b/>
        </w:rPr>
      </w:pPr>
      <w:del w:id="9" w:author="Author">
        <w:r w:rsidDel="004A3943">
          <w:rPr>
            <w:rFonts w:ascii="Times New Roman" w:hAnsi="Times New Roman" w:cs="Times New Roman"/>
            <w:b/>
          </w:rPr>
          <w:tab/>
        </w:r>
      </w:del>
      <w:r w:rsidRPr="0083490D">
        <w:rPr>
          <w:rFonts w:ascii="Times New Roman" w:hAnsi="Times New Roman" w:cs="Times New Roman"/>
          <w:b/>
        </w:rPr>
        <w:t>Academic growth using instructional conversations</w:t>
      </w:r>
      <w:del w:id="10" w:author="Author">
        <w:r w:rsidRPr="0083490D" w:rsidDel="00D84E4B">
          <w:rPr>
            <w:rFonts w:ascii="Times New Roman" w:hAnsi="Times New Roman" w:cs="Times New Roman"/>
            <w:b/>
          </w:rPr>
          <w:delText>.</w:delText>
        </w:r>
      </w:del>
      <w:r w:rsidRPr="0083490D">
        <w:rPr>
          <w:rFonts w:ascii="Times New Roman" w:hAnsi="Times New Roman" w:cs="Times New Roman"/>
          <w:b/>
        </w:rPr>
        <w:t xml:space="preserve"> </w:t>
      </w:r>
    </w:p>
    <w:p w14:paraId="37D48961" w14:textId="6E7FCC88" w:rsidR="00BF54D7" w:rsidRDefault="00BF54D7" w:rsidP="00BF54D7">
      <w:pPr>
        <w:spacing w:line="480" w:lineRule="auto"/>
        <w:rPr>
          <w:rFonts w:ascii="Times New Roman" w:hAnsi="Times New Roman" w:cs="Times New Roman"/>
        </w:rPr>
      </w:pPr>
      <w:r>
        <w:rPr>
          <w:rFonts w:ascii="Times New Roman" w:hAnsi="Times New Roman" w:cs="Times New Roman"/>
        </w:rPr>
        <w:t xml:space="preserve">For ICs, academic achievement can be viewed as the combination of increased test scores, correct academic language recognition and usage, and an increase in linguistic abilities for ELL students (Mellon et al., 2018). The IC pedagogy in combination with JPA activities has shown to be a very positive tool to promote </w:t>
      </w:r>
      <w:r w:rsidRPr="007F4447">
        <w:rPr>
          <w:rFonts w:ascii="Times New Roman" w:hAnsi="Times New Roman" w:cs="Times New Roman"/>
        </w:rPr>
        <w:t xml:space="preserve">growth for ELL students and helps assist educators in building relationships with those students through the emphasis of conversation. It is important for educators to provide students opportunities to engage and interact with academic concepts beyond independent seatwork. </w:t>
      </w:r>
      <w:r>
        <w:rPr>
          <w:rFonts w:ascii="Times New Roman" w:hAnsi="Times New Roman" w:cs="Times New Roman"/>
        </w:rPr>
        <w:t xml:space="preserve">Franke, </w:t>
      </w:r>
      <w:proofErr w:type="spellStart"/>
      <w:r>
        <w:rPr>
          <w:rFonts w:ascii="Times New Roman" w:hAnsi="Times New Roman" w:cs="Times New Roman"/>
        </w:rPr>
        <w:t>Kazemi</w:t>
      </w:r>
      <w:proofErr w:type="spellEnd"/>
      <w:r>
        <w:rPr>
          <w:rFonts w:ascii="Times New Roman" w:hAnsi="Times New Roman" w:cs="Times New Roman"/>
        </w:rPr>
        <w:t xml:space="preserve">, and </w:t>
      </w:r>
      <w:proofErr w:type="spellStart"/>
      <w:r>
        <w:rPr>
          <w:rFonts w:ascii="Times New Roman" w:hAnsi="Times New Roman" w:cs="Times New Roman"/>
        </w:rPr>
        <w:t>Battey</w:t>
      </w:r>
      <w:proofErr w:type="spellEnd"/>
      <w:r>
        <w:rPr>
          <w:rFonts w:ascii="Times New Roman" w:hAnsi="Times New Roman" w:cs="Times New Roman"/>
        </w:rPr>
        <w:t xml:space="preserve"> (2007) noted that b</w:t>
      </w:r>
      <w:r w:rsidRPr="007F4447">
        <w:rPr>
          <w:rFonts w:ascii="Times New Roman" w:hAnsi="Times New Roman" w:cs="Times New Roman"/>
        </w:rPr>
        <w:t>y providing opportunities for intentional collaboration, students increase their academic thinking and build their confi</w:t>
      </w:r>
      <w:r>
        <w:rPr>
          <w:rFonts w:ascii="Times New Roman" w:hAnsi="Times New Roman" w:cs="Times New Roman"/>
        </w:rPr>
        <w:t>dence as a successful student.</w:t>
      </w:r>
    </w:p>
    <w:p w14:paraId="6FA721A2" w14:textId="77777777" w:rsidR="00BF54D7" w:rsidRPr="00CD5C55" w:rsidRDefault="00BF54D7" w:rsidP="00BF54D7">
      <w:pPr>
        <w:spacing w:line="480" w:lineRule="auto"/>
        <w:rPr>
          <w:rFonts w:ascii="Times New Roman" w:hAnsi="Times New Roman" w:cs="Times New Roman"/>
        </w:rPr>
      </w:pPr>
      <w:r>
        <w:rPr>
          <w:rFonts w:ascii="Times New Roman" w:hAnsi="Times New Roman" w:cs="Times New Roman"/>
        </w:rPr>
        <w:tab/>
        <w:t xml:space="preserve">Similar to the IC-JPA approach, studies have shown that general group collaboration has positive effects on student learning and academic achievement. IC-JPAs and general collaboration have shown similar effects, leaving the question, which one is better? Opitz, Grab, </w:t>
      </w:r>
      <w:proofErr w:type="spellStart"/>
      <w:r>
        <w:rPr>
          <w:rFonts w:ascii="Times New Roman" w:hAnsi="Times New Roman" w:cs="Times New Roman"/>
        </w:rPr>
        <w:t>Wittich</w:t>
      </w:r>
      <w:proofErr w:type="spellEnd"/>
      <w:r>
        <w:rPr>
          <w:rFonts w:ascii="Times New Roman" w:hAnsi="Times New Roman" w:cs="Times New Roman"/>
        </w:rPr>
        <w:t xml:space="preserve">, </w:t>
      </w:r>
      <w:proofErr w:type="spellStart"/>
      <w:r>
        <w:rPr>
          <w:rFonts w:ascii="Times New Roman" w:hAnsi="Times New Roman" w:cs="Times New Roman"/>
        </w:rPr>
        <w:t>Hasel-Weide</w:t>
      </w:r>
      <w:proofErr w:type="spellEnd"/>
      <w:r>
        <w:rPr>
          <w:rFonts w:ascii="Times New Roman" w:hAnsi="Times New Roman" w:cs="Times New Roman"/>
        </w:rPr>
        <w:t xml:space="preserve">, and </w:t>
      </w:r>
      <w:proofErr w:type="spellStart"/>
      <w:r>
        <w:rPr>
          <w:rFonts w:ascii="Times New Roman" w:hAnsi="Times New Roman" w:cs="Times New Roman"/>
        </w:rPr>
        <w:t>Nuhrenborger</w:t>
      </w:r>
      <w:proofErr w:type="spellEnd"/>
      <w:r>
        <w:rPr>
          <w:rFonts w:ascii="Times New Roman" w:hAnsi="Times New Roman" w:cs="Times New Roman"/>
        </w:rPr>
        <w:t xml:space="preserve"> (2018) found that when participating in general group work with students who spoke English as a first language, emergent bilinguals increased their </w:t>
      </w:r>
      <w:r>
        <w:rPr>
          <w:rFonts w:ascii="Times New Roman" w:hAnsi="Times New Roman" w:cs="Times New Roman"/>
        </w:rPr>
        <w:lastRenderedPageBreak/>
        <w:t xml:space="preserve">academic knowledge and general language acquisition. Students in the treatment and control groups were taught twice a week for thirty minutes in student-centered activities where they had to work together to arrive at a conclusion. It was found that students who were exposed to the cooperative learning classroom environment were more successful on the posttest based on overall average. From these findings, it appears that the influence of working with English speaking students helps assist ELL students in their content areas. </w:t>
      </w:r>
      <w:r w:rsidRPr="006C76DA">
        <w:rPr>
          <w:rFonts w:ascii="Times New Roman" w:hAnsi="Times New Roman" w:cs="Times New Roman"/>
        </w:rPr>
        <w:t xml:space="preserve">According to </w:t>
      </w:r>
      <w:proofErr w:type="spellStart"/>
      <w:r w:rsidRPr="006C76DA">
        <w:rPr>
          <w:rFonts w:ascii="Times New Roman" w:hAnsi="Times New Roman" w:cs="Times New Roman"/>
        </w:rPr>
        <w:t>Portes</w:t>
      </w:r>
      <w:proofErr w:type="spellEnd"/>
      <w:r w:rsidRPr="006C76DA">
        <w:rPr>
          <w:rFonts w:ascii="Times New Roman" w:hAnsi="Times New Roman" w:cs="Times New Roman"/>
        </w:rPr>
        <w:t xml:space="preserve">, </w:t>
      </w:r>
      <w:proofErr w:type="spellStart"/>
      <w:r w:rsidRPr="006C76DA">
        <w:rPr>
          <w:rFonts w:ascii="Times New Roman" w:hAnsi="Times New Roman" w:cs="Times New Roman"/>
        </w:rPr>
        <w:t>Canche</w:t>
      </w:r>
      <w:proofErr w:type="spellEnd"/>
      <w:r w:rsidRPr="006C76DA">
        <w:rPr>
          <w:rFonts w:ascii="Times New Roman" w:hAnsi="Times New Roman" w:cs="Times New Roman"/>
        </w:rPr>
        <w:t xml:space="preserve">, and </w:t>
      </w:r>
      <w:proofErr w:type="spellStart"/>
      <w:r w:rsidRPr="006C76DA">
        <w:rPr>
          <w:rFonts w:ascii="Times New Roman" w:hAnsi="Times New Roman" w:cs="Times New Roman"/>
        </w:rPr>
        <w:t>Stollb</w:t>
      </w:r>
      <w:r>
        <w:rPr>
          <w:rFonts w:ascii="Times New Roman" w:hAnsi="Times New Roman" w:cs="Times New Roman"/>
        </w:rPr>
        <w:t>erg</w:t>
      </w:r>
      <w:proofErr w:type="spellEnd"/>
      <w:r>
        <w:rPr>
          <w:rFonts w:ascii="Times New Roman" w:hAnsi="Times New Roman" w:cs="Times New Roman"/>
        </w:rPr>
        <w:t xml:space="preserve"> (2016), collaborative activities</w:t>
      </w:r>
      <w:r w:rsidRPr="006C76DA">
        <w:rPr>
          <w:rFonts w:ascii="Times New Roman" w:hAnsi="Times New Roman" w:cs="Times New Roman"/>
        </w:rPr>
        <w:t xml:space="preserve"> provide meaningful experiences that in turn allow children to practice English while building their confidence in the classroom. Through the building of confidence, academic growth follows closely behind through the use of this intervention. </w:t>
      </w:r>
    </w:p>
    <w:p w14:paraId="79C2240E"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r>
      <w:commentRangeStart w:id="11"/>
      <w:r>
        <w:rPr>
          <w:rFonts w:ascii="Times New Roman" w:hAnsi="Times New Roman" w:cs="Times New Roman"/>
        </w:rPr>
        <w:t xml:space="preserve">After a two-year longitudinal study done by </w:t>
      </w:r>
      <w:proofErr w:type="spellStart"/>
      <w:r w:rsidRPr="0078748F">
        <w:rPr>
          <w:rFonts w:ascii="Times New Roman" w:hAnsi="Times New Roman" w:cs="Times New Roman"/>
        </w:rPr>
        <w:t>Porte</w:t>
      </w:r>
      <w:r>
        <w:rPr>
          <w:rFonts w:ascii="Times New Roman" w:hAnsi="Times New Roman" w:cs="Times New Roman"/>
        </w:rPr>
        <w:t>s</w:t>
      </w:r>
      <w:proofErr w:type="spellEnd"/>
      <w:r>
        <w:rPr>
          <w:rFonts w:ascii="Times New Roman" w:hAnsi="Times New Roman" w:cs="Times New Roman"/>
        </w:rPr>
        <w:t xml:space="preserve"> et al.</w:t>
      </w:r>
      <w:r w:rsidRPr="0078748F">
        <w:rPr>
          <w:rFonts w:ascii="Times New Roman" w:hAnsi="Times New Roman" w:cs="Times New Roman"/>
        </w:rPr>
        <w:t xml:space="preserve"> (2016),</w:t>
      </w:r>
      <w:r>
        <w:rPr>
          <w:rFonts w:ascii="Times New Roman" w:hAnsi="Times New Roman" w:cs="Times New Roman"/>
        </w:rPr>
        <w:t xml:space="preserve"> focused on small group instruction, it was found that ELL students who were exposed to ICs performed higher than those who were not. Previous research has shown that with the increase of language skills, other content areas such as mathematics and science also increase based on an improved ability to </w:t>
      </w:r>
      <w:r w:rsidRPr="00063057">
        <w:rPr>
          <w:rFonts w:ascii="Times New Roman" w:hAnsi="Times New Roman" w:cs="Times New Roman"/>
        </w:rPr>
        <w:t>determine key words in a text.</w:t>
      </w:r>
      <w:r>
        <w:rPr>
          <w:rFonts w:ascii="Times New Roman" w:hAnsi="Times New Roman" w:cs="Times New Roman"/>
        </w:rPr>
        <w:t xml:space="preserve"> The results of the study showed that when the use of small group instruction is centered around questioning and academic conversations, ELL students can improve academically and are provided opportunity to verbally practice communicating their ideas. </w:t>
      </w:r>
      <w:commentRangeEnd w:id="11"/>
      <w:r w:rsidR="00057360">
        <w:rPr>
          <w:rStyle w:val="CommentReference"/>
        </w:rPr>
        <w:commentReference w:id="11"/>
      </w:r>
    </w:p>
    <w:p w14:paraId="27EE35FB"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Hackling, Smith, and Murcia (2011), suggest the importance of ICs and the use of open-ended questions that prompt students’ ideas and contributions to a conversation. Through the use of this intervention, students increased their linguistic utterances while simultaneously building confidence and growing academically. Similarly, Saunders and Goldenberg (1999) found that the implementation of ICs increased the use of </w:t>
      </w:r>
      <w:r w:rsidRPr="006D7F24">
        <w:rPr>
          <w:rFonts w:ascii="Times New Roman" w:hAnsi="Times New Roman" w:cs="Times New Roman"/>
        </w:rPr>
        <w:t>academic language</w:t>
      </w:r>
      <w:r>
        <w:rPr>
          <w:rFonts w:ascii="Times New Roman" w:hAnsi="Times New Roman" w:cs="Times New Roman"/>
        </w:rPr>
        <w:t xml:space="preserve"> and academic success when </w:t>
      </w:r>
      <w:r>
        <w:rPr>
          <w:rFonts w:ascii="Times New Roman" w:hAnsi="Times New Roman" w:cs="Times New Roman"/>
        </w:rPr>
        <w:lastRenderedPageBreak/>
        <w:t xml:space="preserve">educators focused on creating lessons while keeping in mind the knowledge of the student and their personal experiences. </w:t>
      </w:r>
    </w:p>
    <w:p w14:paraId="7899B2A0" w14:textId="77777777" w:rsidR="00BF54D7" w:rsidRDefault="00BF54D7" w:rsidP="00BF54D7">
      <w:pPr>
        <w:spacing w:line="480" w:lineRule="auto"/>
        <w:ind w:firstLine="720"/>
        <w:rPr>
          <w:rFonts w:ascii="Times New Roman" w:hAnsi="Times New Roman" w:cs="Times New Roman"/>
        </w:rPr>
      </w:pPr>
      <w:commentRangeStart w:id="12"/>
      <w:r>
        <w:rPr>
          <w:rFonts w:ascii="Times New Roman" w:hAnsi="Times New Roman" w:cs="Times New Roman"/>
        </w:rPr>
        <w:t xml:space="preserve">The use of IC-JPA tasks increases students’ opportunity to use the correct, content related vocabulary. In a study done by August et al. (2014), it was found that through using visuals, graphic organizers, modeling, creating more opportunity for partner-work, and on-going conversations based on students’ responses to open-ended questions, students’ increased </w:t>
      </w:r>
      <w:r w:rsidRPr="006D7F24">
        <w:rPr>
          <w:rFonts w:ascii="Times New Roman" w:hAnsi="Times New Roman" w:cs="Times New Roman"/>
        </w:rPr>
        <w:t>academic language</w:t>
      </w:r>
      <w:r>
        <w:rPr>
          <w:rFonts w:ascii="Times New Roman" w:hAnsi="Times New Roman" w:cs="Times New Roman"/>
        </w:rPr>
        <w:t xml:space="preserve"> recognition. Yusuf (2013) mentions that through understanding and listening of student responses throughout the activities, there is opportunity for more meaningful assessments in relation to language usage and overall success of the activity. This is important in terms of academic language by allowing the teacher to emphasize and use the expected vocabulary through intervention of the IC-JPA. Kasper and Saundra (2005), found that when students are exposed to collaborative projects, confidence in speaking and the ability to express their academic ideas increases when compared to those who have not have explicit opportunities for academic collaboration. </w:t>
      </w:r>
      <w:commentRangeEnd w:id="12"/>
      <w:r w:rsidR="00800074">
        <w:rPr>
          <w:rStyle w:val="CommentReference"/>
        </w:rPr>
        <w:commentReference w:id="12"/>
      </w:r>
    </w:p>
    <w:p w14:paraId="3B66992A"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The influence that ICs have when centered around academic and linguistic skills was tested in a study done </w:t>
      </w:r>
      <w:r w:rsidRPr="00B928C1">
        <w:rPr>
          <w:rFonts w:ascii="Times New Roman" w:hAnsi="Times New Roman" w:cs="Times New Roman"/>
        </w:rPr>
        <w:t xml:space="preserve">by Jordan, Glutting, Dyson, </w:t>
      </w:r>
      <w:proofErr w:type="spellStart"/>
      <w:r w:rsidRPr="00B928C1">
        <w:rPr>
          <w:rFonts w:ascii="Times New Roman" w:hAnsi="Times New Roman" w:cs="Times New Roman"/>
        </w:rPr>
        <w:t>Hassinger</w:t>
      </w:r>
      <w:proofErr w:type="spellEnd"/>
      <w:r w:rsidRPr="00B928C1">
        <w:rPr>
          <w:rFonts w:ascii="Times New Roman" w:hAnsi="Times New Roman" w:cs="Times New Roman"/>
        </w:rPr>
        <w:t xml:space="preserve">-Das, and Irwin (2012). The goal was to increase number sense through three intervention groups: number sense, language centered, and a traditional teaching. It was found that students who received the number sense intervention scored higher on the posttest in comparison to students who were exposed to open-ended, discussion based, mathematical questioning. </w:t>
      </w:r>
      <w:r>
        <w:rPr>
          <w:rFonts w:ascii="Times New Roman" w:hAnsi="Times New Roman" w:cs="Times New Roman"/>
        </w:rPr>
        <w:t xml:space="preserve">Though most students increased academically, this study, along with others, mention the need for additional research to be conducted in specific areas to create more authentic results and evidence that IC-JPAs are an effective instructional strategy for ELL students. </w:t>
      </w:r>
    </w:p>
    <w:p w14:paraId="6A0EAF9B" w14:textId="77777777" w:rsidR="00BF54D7" w:rsidRDefault="00BF54D7" w:rsidP="00BF54D7">
      <w:pPr>
        <w:spacing w:line="480" w:lineRule="auto"/>
        <w:ind w:firstLine="720"/>
        <w:rPr>
          <w:rFonts w:ascii="Times New Roman" w:hAnsi="Times New Roman" w:cs="Times New Roman"/>
        </w:rPr>
      </w:pPr>
    </w:p>
    <w:p w14:paraId="5073B4DC" w14:textId="77777777" w:rsidR="00BF54D7" w:rsidRPr="00A67F6B" w:rsidRDefault="00BF54D7" w:rsidP="00BF54D7">
      <w:pPr>
        <w:spacing w:line="480" w:lineRule="auto"/>
        <w:ind w:firstLine="720"/>
        <w:rPr>
          <w:rFonts w:ascii="Times New Roman" w:hAnsi="Times New Roman" w:cs="Times New Roman"/>
          <w:highlight w:val="lightGray"/>
        </w:rPr>
      </w:pPr>
    </w:p>
    <w:p w14:paraId="01EE36D0" w14:textId="77777777" w:rsidR="00BF54D7" w:rsidRPr="008C37F7" w:rsidRDefault="00BF54D7" w:rsidP="00BF54D7">
      <w:pPr>
        <w:spacing w:line="480" w:lineRule="auto"/>
        <w:rPr>
          <w:rFonts w:ascii="Times New Roman" w:hAnsi="Times New Roman" w:cs="Times New Roman"/>
          <w:b/>
        </w:rPr>
      </w:pPr>
      <w:r w:rsidRPr="003B4331">
        <w:rPr>
          <w:rFonts w:ascii="Times New Roman" w:hAnsi="Times New Roman" w:cs="Times New Roman"/>
          <w:b/>
        </w:rPr>
        <w:t>Summary of Literature</w:t>
      </w:r>
      <w:r w:rsidRPr="005920FC">
        <w:rPr>
          <w:rFonts w:ascii="Times New Roman" w:hAnsi="Times New Roman" w:cs="Times New Roman"/>
          <w:highlight w:val="yellow"/>
        </w:rPr>
        <w:t xml:space="preserve"> </w:t>
      </w:r>
    </w:p>
    <w:p w14:paraId="2AB989B4" w14:textId="77777777" w:rsidR="00BF54D7" w:rsidRPr="00D850B9" w:rsidRDefault="00BF54D7" w:rsidP="00BF54D7">
      <w:pPr>
        <w:spacing w:line="480" w:lineRule="auto"/>
        <w:ind w:firstLine="720"/>
        <w:rPr>
          <w:rFonts w:ascii="Times New Roman" w:hAnsi="Times New Roman" w:cs="Times New Roman"/>
          <w:b/>
          <w:highlight w:val="lightGray"/>
        </w:rPr>
      </w:pPr>
      <w:r w:rsidRPr="00B928C1">
        <w:rPr>
          <w:rFonts w:ascii="Times New Roman" w:hAnsi="Times New Roman" w:cs="Times New Roman"/>
        </w:rPr>
        <w:t xml:space="preserve">Many ELL students come into schools feeling intimidated by peers, self-conscious rooted in linguistic barriers, and carrying academic disadvantages. The use of collaborative activities has shown to be a positive tool for helping build academic and social success in ELL and non-ELL students. In comparison to these mainstream collaborative activities, research suggests that the combination of ICs and JPAs has a positive impact on emergent bilinguals specifically. Though these ideas and findings are indicative of the success of this intervention, research has shown that there is a missing piece with bridging social emotional learning and academic content areas into one cohesive and fluid unit, as they are typically taught in separate segments. This research will investigate an applicable strategy that may better bridge this gap of instruction and reach students’ social emotional and educational needs, simultaneously. </w:t>
      </w:r>
      <w:r>
        <w:rPr>
          <w:rFonts w:ascii="Times New Roman" w:hAnsi="Times New Roman" w:cs="Times New Roman"/>
        </w:rPr>
        <w:t xml:space="preserve">The purpose of IC-JPAs is for students to come together to form an authentic and completed task through the use of small-group collaboration, while keeping conversational formalities in mind. As mentioned by Mellon, et al. (2019), IC-JPAs are based upon the foundation of positive student-teacher relationships that work towards building student success through purposeful conversation and engaging in challenging and complex activities. </w:t>
      </w:r>
    </w:p>
    <w:p w14:paraId="2AE48474"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Current Study</w:t>
      </w:r>
    </w:p>
    <w:p w14:paraId="1BBA1A41" w14:textId="4C246CDD" w:rsidR="00BF54D7" w:rsidRDefault="00BF54D7" w:rsidP="00BF54D7">
      <w:pPr>
        <w:spacing w:line="480" w:lineRule="auto"/>
        <w:ind w:firstLine="720"/>
        <w:rPr>
          <w:rFonts w:ascii="Times New Roman" w:hAnsi="Times New Roman" w:cs="Times New Roman"/>
        </w:rPr>
      </w:pPr>
      <w:commentRangeStart w:id="13"/>
      <w:del w:id="14" w:author="Author">
        <w:r w:rsidDel="00E77EDC">
          <w:rPr>
            <w:rFonts w:ascii="Times New Roman" w:hAnsi="Times New Roman" w:cs="Times New Roman"/>
          </w:rPr>
          <w:delText>An Instructional Conversation</w:delText>
        </w:r>
      </w:del>
      <w:ins w:id="15" w:author="Author">
        <w:r w:rsidR="00E77EDC">
          <w:rPr>
            <w:rFonts w:ascii="Times New Roman" w:hAnsi="Times New Roman" w:cs="Times New Roman"/>
          </w:rPr>
          <w:t>A</w:t>
        </w:r>
        <w:r w:rsidR="000D0281">
          <w:rPr>
            <w:rFonts w:ascii="Times New Roman" w:hAnsi="Times New Roman" w:cs="Times New Roman"/>
          </w:rPr>
          <w:t>n IC</w:t>
        </w:r>
      </w:ins>
      <w:del w:id="16" w:author="Author">
        <w:r w:rsidDel="000D0281">
          <w:rPr>
            <w:rFonts w:ascii="Times New Roman" w:hAnsi="Times New Roman" w:cs="Times New Roman"/>
          </w:rPr>
          <w:delText xml:space="preserve"> (IC)</w:delText>
        </w:r>
      </w:del>
      <w:r>
        <w:rPr>
          <w:rFonts w:ascii="Times New Roman" w:hAnsi="Times New Roman" w:cs="Times New Roman"/>
        </w:rPr>
        <w:t xml:space="preserve"> </w:t>
      </w:r>
      <w:commentRangeEnd w:id="13"/>
      <w:r w:rsidR="000D0281">
        <w:rPr>
          <w:rStyle w:val="CommentReference"/>
        </w:rPr>
        <w:commentReference w:id="13"/>
      </w:r>
      <w:commentRangeStart w:id="17"/>
      <w:r>
        <w:rPr>
          <w:rFonts w:ascii="Times New Roman" w:hAnsi="Times New Roman" w:cs="Times New Roman"/>
        </w:rPr>
        <w:t xml:space="preserve">is an educational discussion that takes place in a small group setting in which the teacher provides a clear academic question or topic for students to discuss with one another to form an authentic idea or conclusion. ICs prompt each participant to generate their own conversation goal prior to the activity. This provides and </w:t>
      </w:r>
      <w:r>
        <w:rPr>
          <w:rFonts w:ascii="Times New Roman" w:hAnsi="Times New Roman" w:cs="Times New Roman"/>
        </w:rPr>
        <w:lastRenderedPageBreak/>
        <w:t xml:space="preserve">encourages the opportunity for every child to speak and contribute to the conversation. This IC pedagogy is used in combination with Joint Productive Activities (JPAs) to help support students in collaborating to create a tangible finished product. </w:t>
      </w:r>
      <w:commentRangeEnd w:id="17"/>
      <w:r w:rsidR="0024335C">
        <w:rPr>
          <w:rStyle w:val="CommentReference"/>
        </w:rPr>
        <w:commentReference w:id="17"/>
      </w:r>
      <w:r>
        <w:rPr>
          <w:rFonts w:ascii="Times New Roman" w:hAnsi="Times New Roman" w:cs="Times New Roman"/>
        </w:rPr>
        <w:t xml:space="preserve">Examples of tangible finished products are worksheets, t-charts, sorts, Venn diagrams, etc. The IC-JPA model has clear academic and linguistic instructional goals. By allowing students to lead activities and conversations, teachers are given more opportunities to informally assess student knowledge to adjust further instruction. </w:t>
      </w:r>
    </w:p>
    <w:p w14:paraId="4D8DE75C"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The IC-JPA intervention was expected to increase ESOL students’ mathematical skills while simultaneously increasing academic language usage. This study was conducted in an attempt to determine the effects that IC-JPAs have on students in different areas: </w:t>
      </w:r>
    </w:p>
    <w:p w14:paraId="57F193A8"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1. Is there a measurable difference in student academic achievement in mathematics that can be seen through the implementation of IC-JPAs?  </w:t>
      </w:r>
    </w:p>
    <w:p w14:paraId="69BA68B3"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2. Do IC-JPAs have an impact on academic language usage in elementary ELL students? </w:t>
      </w:r>
    </w:p>
    <w:p w14:paraId="2F4F7E9C"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3. Does the use of IC’s impact student engagement in mathematics instruction?</w:t>
      </w:r>
    </w:p>
    <w:p w14:paraId="17B8E983" w14:textId="782E835E" w:rsidR="00BF54D7" w:rsidRDefault="00BF54D7" w:rsidP="00BF54D7">
      <w:pPr>
        <w:spacing w:line="480" w:lineRule="auto"/>
        <w:rPr>
          <w:rFonts w:ascii="Times New Roman" w:hAnsi="Times New Roman" w:cs="Times New Roman"/>
        </w:rPr>
      </w:pPr>
      <w:r>
        <w:rPr>
          <w:rFonts w:ascii="Times New Roman" w:hAnsi="Times New Roman" w:cs="Times New Roman"/>
        </w:rPr>
        <w:tab/>
      </w:r>
      <w:ins w:id="18" w:author="Author">
        <w:r w:rsidR="0006378E">
          <w:rPr>
            <w:rFonts w:ascii="Times New Roman" w:hAnsi="Times New Roman" w:cs="Times New Roman"/>
          </w:rPr>
          <w:t>In the current study, we have assumptions.</w:t>
        </w:r>
        <w:r w:rsidR="00CA6CD4">
          <w:rPr>
            <w:rFonts w:ascii="Times New Roman" w:hAnsi="Times New Roman" w:cs="Times New Roman"/>
          </w:rPr>
          <w:t xml:space="preserve"> </w:t>
        </w:r>
      </w:ins>
      <w:r w:rsidR="0006378E">
        <w:rPr>
          <w:rFonts w:ascii="Times New Roman" w:hAnsi="Times New Roman" w:cs="Times New Roman"/>
        </w:rPr>
        <w:t>W</w:t>
      </w:r>
      <w:commentRangeStart w:id="19"/>
      <w:r>
        <w:rPr>
          <w:rFonts w:ascii="Times New Roman" w:hAnsi="Times New Roman" w:cs="Times New Roman"/>
        </w:rPr>
        <w:t xml:space="preserve">hen exposed to IC-JPAs, students may increase academically in the area of mathematics. The use of IC-JPAs may increase students’ academic language usage. IC-JPAs may also increase student engagement in mathematics. </w:t>
      </w:r>
      <w:commentRangeEnd w:id="19"/>
      <w:r w:rsidR="00D902B9">
        <w:rPr>
          <w:rStyle w:val="CommentReference"/>
        </w:rPr>
        <w:commentReference w:id="19"/>
      </w:r>
    </w:p>
    <w:p w14:paraId="2BE2FAF7" w14:textId="77777777" w:rsidR="00BF54D7" w:rsidRDefault="00BF54D7" w:rsidP="00BF54D7">
      <w:pPr>
        <w:spacing w:line="480" w:lineRule="auto"/>
        <w:rPr>
          <w:rFonts w:ascii="Times New Roman" w:hAnsi="Times New Roman" w:cs="Times New Roman"/>
        </w:rPr>
      </w:pPr>
    </w:p>
    <w:p w14:paraId="3DC2AE4C" w14:textId="77777777" w:rsidR="00BF54D7" w:rsidRDefault="00BF54D7" w:rsidP="00BF54D7">
      <w:pPr>
        <w:spacing w:line="480" w:lineRule="auto"/>
        <w:rPr>
          <w:rFonts w:ascii="Times New Roman" w:hAnsi="Times New Roman" w:cs="Times New Roman"/>
        </w:rPr>
      </w:pPr>
    </w:p>
    <w:p w14:paraId="70A567E8" w14:textId="77777777" w:rsidR="00BF54D7" w:rsidRDefault="00BF54D7" w:rsidP="00BF54D7">
      <w:pPr>
        <w:spacing w:line="480" w:lineRule="auto"/>
        <w:rPr>
          <w:rFonts w:ascii="Times New Roman" w:hAnsi="Times New Roman" w:cs="Times New Roman"/>
        </w:rPr>
      </w:pPr>
    </w:p>
    <w:p w14:paraId="1490285E" w14:textId="77777777" w:rsidR="00BF54D7" w:rsidRDefault="00BF54D7" w:rsidP="00BF54D7">
      <w:pPr>
        <w:spacing w:line="480" w:lineRule="auto"/>
        <w:rPr>
          <w:rFonts w:ascii="Times New Roman" w:hAnsi="Times New Roman" w:cs="Times New Roman"/>
        </w:rPr>
      </w:pPr>
    </w:p>
    <w:p w14:paraId="79696600" w14:textId="77777777" w:rsidR="00BF54D7" w:rsidRDefault="00BF54D7" w:rsidP="00BF54D7">
      <w:pPr>
        <w:spacing w:line="480" w:lineRule="auto"/>
        <w:rPr>
          <w:rFonts w:ascii="Times New Roman" w:hAnsi="Times New Roman" w:cs="Times New Roman"/>
        </w:rPr>
      </w:pPr>
    </w:p>
    <w:p w14:paraId="65CE6068" w14:textId="77777777" w:rsidR="006B08C1" w:rsidRDefault="006B08C1" w:rsidP="006B08C1">
      <w:pPr>
        <w:spacing w:line="480" w:lineRule="auto"/>
        <w:rPr>
          <w:rFonts w:ascii="Times New Roman" w:hAnsi="Times New Roman" w:cs="Times New Roman"/>
        </w:rPr>
      </w:pPr>
    </w:p>
    <w:p w14:paraId="395553E2" w14:textId="77777777" w:rsidR="006B08C1" w:rsidRDefault="006B08C1" w:rsidP="006B08C1">
      <w:pPr>
        <w:spacing w:line="480" w:lineRule="auto"/>
        <w:rPr>
          <w:rFonts w:ascii="Times New Roman" w:hAnsi="Times New Roman" w:cs="Times New Roman"/>
        </w:rPr>
      </w:pPr>
    </w:p>
    <w:p w14:paraId="197FD50D" w14:textId="77777777" w:rsidR="006B08C1" w:rsidRDefault="006B08C1" w:rsidP="006B08C1">
      <w:pPr>
        <w:spacing w:line="480" w:lineRule="auto"/>
        <w:rPr>
          <w:rFonts w:ascii="Times New Roman" w:hAnsi="Times New Roman" w:cs="Times New Roman"/>
        </w:rPr>
      </w:pPr>
    </w:p>
    <w:p w14:paraId="4489D678" w14:textId="77777777" w:rsidR="006B08C1" w:rsidRDefault="006B08C1" w:rsidP="006B08C1">
      <w:pPr>
        <w:spacing w:line="480" w:lineRule="auto"/>
        <w:rPr>
          <w:rFonts w:ascii="Times New Roman" w:hAnsi="Times New Roman" w:cs="Times New Roman"/>
        </w:rPr>
      </w:pPr>
    </w:p>
    <w:p w14:paraId="30ECFF53"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Contextual Factors</w:t>
      </w:r>
    </w:p>
    <w:p w14:paraId="0F0BD3AB"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This action research was conducted in two first grade classrooms at a Title One elementary school within Hall County, Georgia. </w:t>
      </w:r>
      <w:r w:rsidRPr="00A81696">
        <w:rPr>
          <w:rFonts w:ascii="Times New Roman" w:hAnsi="Times New Roman" w:cs="Times New Roman"/>
        </w:rPr>
        <w:t>Hall County ranges from rural to suburban throughout the area, with 16.1% of its population living in poverty, which is 1.2% higher than the state average</w:t>
      </w:r>
      <w:r>
        <w:rPr>
          <w:rFonts w:ascii="Times New Roman" w:hAnsi="Times New Roman" w:cs="Times New Roman"/>
        </w:rPr>
        <w:t xml:space="preserve"> </w:t>
      </w:r>
      <w:r w:rsidRPr="000642E9">
        <w:rPr>
          <w:rFonts w:ascii="Times New Roman" w:hAnsi="Times New Roman" w:cs="Times New Roman"/>
        </w:rPr>
        <w:t>(Georgia Household Income, 2019)</w:t>
      </w:r>
      <w:r w:rsidRPr="00A81696">
        <w:rPr>
          <w:rFonts w:ascii="Times New Roman" w:hAnsi="Times New Roman" w:cs="Times New Roman"/>
        </w:rPr>
        <w:t>.</w:t>
      </w:r>
      <w:r>
        <w:rPr>
          <w:rFonts w:ascii="Times New Roman" w:hAnsi="Times New Roman" w:cs="Times New Roman"/>
        </w:rPr>
        <w:t xml:space="preserve"> According to the United States Census Bureau (2018), the median income for Hall County was $55,622 between the years of 2013-2017, lying just below the state income of $56,183 as of 2017. In </w:t>
      </w:r>
      <w:r w:rsidRPr="002C2539">
        <w:rPr>
          <w:rFonts w:ascii="Times New Roman" w:hAnsi="Times New Roman" w:cs="Times New Roman"/>
        </w:rPr>
        <w:t>2017</w:t>
      </w:r>
      <w:r>
        <w:rPr>
          <w:rFonts w:ascii="Times New Roman" w:hAnsi="Times New Roman" w:cs="Times New Roman"/>
        </w:rPr>
        <w:t xml:space="preserve">, </w:t>
      </w:r>
      <w:proofErr w:type="spellStart"/>
      <w:r>
        <w:rPr>
          <w:rFonts w:ascii="Times New Roman" w:hAnsi="Times New Roman" w:cs="Times New Roman"/>
        </w:rPr>
        <w:t>DataUSA</w:t>
      </w:r>
      <w:proofErr w:type="spellEnd"/>
      <w:r>
        <w:rPr>
          <w:rFonts w:ascii="Times New Roman" w:hAnsi="Times New Roman" w:cs="Times New Roman"/>
        </w:rPr>
        <w:t xml:space="preserve"> reported that 61.1% of the population was “White”, 27.8% was “Hispanic/Latino”, and 7.28% was “Black or African American alone”. Out of these percentages, 27.4% of the Hall County population are non-English speakers. </w:t>
      </w:r>
    </w:p>
    <w:p w14:paraId="53C409A8"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When looking at socioeconomics and race, this elementary school is not representative of the county. Hallco.org reported that as of 2015, 85% of students in this school were Hispanic, 10% were White/Non-Hispanic, 3% were Black/Non-Hispanic, and 2% were considered “other”. Many students in the school are identified as “economically disadvantaged”, with 97% of the students qualifying for free and reduced lunches. The school population consists of 79% ELLs (English-Language Learners) receiving ESOL (English as a Second Language) services. This school contains a dual-emergent Pre-K program and grade levels K through 5</w:t>
      </w:r>
      <w:r w:rsidRPr="00C66AE3">
        <w:rPr>
          <w:rFonts w:ascii="Times New Roman" w:hAnsi="Times New Roman" w:cs="Times New Roman"/>
          <w:vertAlign w:val="superscript"/>
        </w:rPr>
        <w:t>th</w:t>
      </w:r>
      <w:r>
        <w:rPr>
          <w:rFonts w:ascii="Times New Roman" w:hAnsi="Times New Roman" w:cs="Times New Roman"/>
        </w:rPr>
        <w:t xml:space="preserve"> consisting of approximately 760 students. According to </w:t>
      </w:r>
      <w:proofErr w:type="spellStart"/>
      <w:r>
        <w:rPr>
          <w:rFonts w:ascii="Times New Roman" w:hAnsi="Times New Roman" w:cs="Times New Roman"/>
        </w:rPr>
        <w:t>SchoolDigger</w:t>
      </w:r>
      <w:proofErr w:type="spellEnd"/>
      <w:r>
        <w:rPr>
          <w:rFonts w:ascii="Times New Roman" w:hAnsi="Times New Roman" w:cs="Times New Roman"/>
        </w:rPr>
        <w:t>, as of 2018, this school was ranked 1,070</w:t>
      </w:r>
      <w:r w:rsidRPr="00244F02">
        <w:rPr>
          <w:rFonts w:ascii="Times New Roman" w:hAnsi="Times New Roman" w:cs="Times New Roman"/>
          <w:vertAlign w:val="superscript"/>
        </w:rPr>
        <w:t>th</w:t>
      </w:r>
      <w:r>
        <w:rPr>
          <w:rFonts w:ascii="Times New Roman" w:hAnsi="Times New Roman" w:cs="Times New Roman"/>
        </w:rPr>
        <w:t xml:space="preserve"> out of 1,209 schools in the state. For the 2018 Milestones Assessment in English Language Arts, it was reported that for grade levels 3</w:t>
      </w:r>
      <w:r w:rsidRPr="007420AF">
        <w:rPr>
          <w:rFonts w:ascii="Times New Roman" w:hAnsi="Times New Roman" w:cs="Times New Roman"/>
          <w:vertAlign w:val="superscript"/>
        </w:rPr>
        <w:t>rd</w:t>
      </w:r>
      <w:r>
        <w:rPr>
          <w:rFonts w:ascii="Times New Roman" w:hAnsi="Times New Roman" w:cs="Times New Roman"/>
        </w:rPr>
        <w:t xml:space="preserve"> through 5</w:t>
      </w:r>
      <w:r w:rsidRPr="007420AF">
        <w:rPr>
          <w:rFonts w:ascii="Times New Roman" w:hAnsi="Times New Roman" w:cs="Times New Roman"/>
          <w:vertAlign w:val="superscript"/>
        </w:rPr>
        <w:t>th</w:t>
      </w:r>
      <w:r>
        <w:rPr>
          <w:rFonts w:ascii="Times New Roman" w:hAnsi="Times New Roman" w:cs="Times New Roman"/>
        </w:rPr>
        <w:t xml:space="preserve">, this school scored 24.3% </w:t>
      </w:r>
      <w:r>
        <w:rPr>
          <w:rFonts w:ascii="Times New Roman" w:hAnsi="Times New Roman" w:cs="Times New Roman"/>
        </w:rPr>
        <w:lastRenderedPageBreak/>
        <w:t>lower than the state average for this assessment. Additionally, less</w:t>
      </w:r>
      <w:r w:rsidRPr="007C2BF1">
        <w:rPr>
          <w:rFonts w:ascii="Times New Roman" w:hAnsi="Times New Roman" w:cs="Times New Roman"/>
        </w:rPr>
        <w:t xml:space="preserve"> than 20% of students met the state standard.</w:t>
      </w:r>
      <w:r>
        <w:rPr>
          <w:rFonts w:ascii="Times New Roman" w:hAnsi="Times New Roman" w:cs="Times New Roman"/>
        </w:rPr>
        <w:t xml:space="preserve"> </w:t>
      </w:r>
    </w:p>
    <w:p w14:paraId="22B35743" w14:textId="3F9E1ECC"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This study took place in two first grade classrooms, both being an accurate representation of the school composition and demographics. Students ranged from ages 6 to 7. Every student in the study qualified for free and reduced lunch. Class A consisted of 20 students and Class B consisted of 19</w:t>
      </w:r>
      <w:r w:rsidRPr="00212283">
        <w:rPr>
          <w:rFonts w:ascii="Times New Roman" w:hAnsi="Times New Roman" w:cs="Times New Roman"/>
        </w:rPr>
        <w:t xml:space="preserve">. Out of </w:t>
      </w:r>
      <w:del w:id="20" w:author="Author">
        <w:r w:rsidRPr="00212283" w:rsidDel="00863347">
          <w:rPr>
            <w:rFonts w:ascii="Times New Roman" w:hAnsi="Times New Roman" w:cs="Times New Roman"/>
          </w:rPr>
          <w:delText>the total number of</w:delText>
        </w:r>
      </w:del>
      <w:ins w:id="21" w:author="Author">
        <w:r w:rsidR="00863347">
          <w:rPr>
            <w:rFonts w:ascii="Times New Roman" w:hAnsi="Times New Roman" w:cs="Times New Roman"/>
          </w:rPr>
          <w:t>39</w:t>
        </w:r>
      </w:ins>
      <w:r w:rsidRPr="00212283">
        <w:rPr>
          <w:rFonts w:ascii="Times New Roman" w:hAnsi="Times New Roman" w:cs="Times New Roman"/>
        </w:rPr>
        <w:t xml:space="preserve"> participants, </w:t>
      </w:r>
      <w:r w:rsidRPr="0094487D">
        <w:rPr>
          <w:rFonts w:ascii="Times New Roman" w:hAnsi="Times New Roman" w:cs="Times New Roman"/>
        </w:rPr>
        <w:t>76%</w:t>
      </w:r>
      <w:commentRangeStart w:id="22"/>
      <w:r w:rsidRPr="0094487D">
        <w:rPr>
          <w:rFonts w:ascii="Times New Roman" w:hAnsi="Times New Roman" w:cs="Times New Roman"/>
        </w:rPr>
        <w:t xml:space="preserve"> </w:t>
      </w:r>
      <w:ins w:id="23" w:author="Author">
        <w:r w:rsidR="008434F3">
          <w:rPr>
            <w:rFonts w:ascii="Times New Roman" w:hAnsi="Times New Roman" w:cs="Times New Roman"/>
          </w:rPr>
          <w:t xml:space="preserve">(n=) </w:t>
        </w:r>
        <w:commentRangeEnd w:id="22"/>
        <w:r w:rsidR="008434F3">
          <w:rPr>
            <w:rStyle w:val="CommentReference"/>
          </w:rPr>
          <w:commentReference w:id="22"/>
        </w:r>
      </w:ins>
      <w:r w:rsidRPr="0094487D">
        <w:rPr>
          <w:rFonts w:ascii="Times New Roman" w:hAnsi="Times New Roman" w:cs="Times New Roman"/>
        </w:rPr>
        <w:t>receive</w:t>
      </w:r>
      <w:r>
        <w:rPr>
          <w:rFonts w:ascii="Times New Roman" w:hAnsi="Times New Roman" w:cs="Times New Roman"/>
        </w:rPr>
        <w:t>d</w:t>
      </w:r>
      <w:r w:rsidRPr="00212283">
        <w:rPr>
          <w:rFonts w:ascii="Times New Roman" w:hAnsi="Times New Roman" w:cs="Times New Roman"/>
        </w:rPr>
        <w:t xml:space="preserve"> ESOL service</w:t>
      </w:r>
      <w:r>
        <w:rPr>
          <w:rFonts w:ascii="Times New Roman" w:hAnsi="Times New Roman" w:cs="Times New Roman"/>
        </w:rPr>
        <w:t xml:space="preserve">s. The total </w:t>
      </w:r>
      <w:del w:id="24" w:author="Author">
        <w:r w:rsidDel="00863347">
          <w:rPr>
            <w:rFonts w:ascii="Times New Roman" w:hAnsi="Times New Roman" w:cs="Times New Roman"/>
          </w:rPr>
          <w:delText xml:space="preserve">population </w:delText>
        </w:r>
      </w:del>
      <w:ins w:id="25" w:author="Author">
        <w:r w:rsidR="00863347">
          <w:rPr>
            <w:rFonts w:ascii="Times New Roman" w:hAnsi="Times New Roman" w:cs="Times New Roman"/>
          </w:rPr>
          <w:t xml:space="preserve">sample </w:t>
        </w:r>
      </w:ins>
      <w:r>
        <w:rPr>
          <w:rFonts w:ascii="Times New Roman" w:hAnsi="Times New Roman" w:cs="Times New Roman"/>
        </w:rPr>
        <w:t>consisted</w:t>
      </w:r>
      <w:r w:rsidRPr="00212283">
        <w:rPr>
          <w:rFonts w:ascii="Times New Roman" w:hAnsi="Times New Roman" w:cs="Times New Roman"/>
        </w:rPr>
        <w:t xml:space="preserve"> of approximately 46% </w:t>
      </w:r>
      <w:ins w:id="26" w:author="Author">
        <w:r w:rsidR="00863347">
          <w:rPr>
            <w:rFonts w:ascii="Times New Roman" w:hAnsi="Times New Roman" w:cs="Times New Roman"/>
          </w:rPr>
          <w:t xml:space="preserve">(n=) </w:t>
        </w:r>
      </w:ins>
      <w:r w:rsidRPr="00212283">
        <w:rPr>
          <w:rFonts w:ascii="Times New Roman" w:hAnsi="Times New Roman" w:cs="Times New Roman"/>
        </w:rPr>
        <w:t>female</w:t>
      </w:r>
      <w:r>
        <w:rPr>
          <w:rFonts w:ascii="Times New Roman" w:hAnsi="Times New Roman" w:cs="Times New Roman"/>
        </w:rPr>
        <w:t xml:space="preserve">s and 54% </w:t>
      </w:r>
      <w:ins w:id="27" w:author="Author">
        <w:r w:rsidR="00863347">
          <w:rPr>
            <w:rFonts w:ascii="Times New Roman" w:hAnsi="Times New Roman" w:cs="Times New Roman"/>
          </w:rPr>
          <w:t xml:space="preserve">(n=) </w:t>
        </w:r>
      </w:ins>
      <w:r>
        <w:rPr>
          <w:rFonts w:ascii="Times New Roman" w:hAnsi="Times New Roman" w:cs="Times New Roman"/>
        </w:rPr>
        <w:t>males. In Class A, 9 students were</w:t>
      </w:r>
      <w:r w:rsidRPr="00212283">
        <w:rPr>
          <w:rFonts w:ascii="Times New Roman" w:hAnsi="Times New Roman" w:cs="Times New Roman"/>
        </w:rPr>
        <w:t xml:space="preserve"> on or above the expected reading level. In Class B, </w:t>
      </w:r>
      <w:r>
        <w:rPr>
          <w:rFonts w:ascii="Times New Roman" w:hAnsi="Times New Roman" w:cs="Times New Roman"/>
        </w:rPr>
        <w:t>7</w:t>
      </w:r>
      <w:r w:rsidRPr="00212283">
        <w:rPr>
          <w:rFonts w:ascii="Times New Roman" w:hAnsi="Times New Roman" w:cs="Times New Roman"/>
        </w:rPr>
        <w:t xml:space="preserve"> students</w:t>
      </w:r>
      <w:r>
        <w:rPr>
          <w:rFonts w:ascii="Times New Roman" w:hAnsi="Times New Roman" w:cs="Times New Roman"/>
        </w:rPr>
        <w:t xml:space="preserve"> had</w:t>
      </w:r>
      <w:r w:rsidRPr="00212283">
        <w:rPr>
          <w:rFonts w:ascii="Times New Roman" w:hAnsi="Times New Roman" w:cs="Times New Roman"/>
        </w:rPr>
        <w:t xml:space="preserve"> reached the expected reading level. The rem</w:t>
      </w:r>
      <w:r>
        <w:rPr>
          <w:rFonts w:ascii="Times New Roman" w:hAnsi="Times New Roman" w:cs="Times New Roman"/>
        </w:rPr>
        <w:t>aining 23 students fe</w:t>
      </w:r>
      <w:r w:rsidRPr="00212283">
        <w:rPr>
          <w:rFonts w:ascii="Times New Roman" w:hAnsi="Times New Roman" w:cs="Times New Roman"/>
        </w:rPr>
        <w:t>ll below the expected reading level.</w:t>
      </w:r>
    </w:p>
    <w:p w14:paraId="08BAC7FA" w14:textId="6023B061" w:rsidR="00BF54D7" w:rsidRDefault="00BF54D7" w:rsidP="00BF54D7">
      <w:pPr>
        <w:spacing w:line="480" w:lineRule="auto"/>
        <w:ind w:firstLine="720"/>
        <w:rPr>
          <w:rFonts w:ascii="Times New Roman" w:hAnsi="Times New Roman" w:cs="Times New Roman"/>
        </w:rPr>
      </w:pPr>
      <w:del w:id="28" w:author="Author">
        <w:r w:rsidDel="009871F4">
          <w:rPr>
            <w:rFonts w:ascii="Times New Roman" w:hAnsi="Times New Roman" w:cs="Times New Roman"/>
          </w:rPr>
          <w:delText xml:space="preserve">The total number of students that participated in the study is </w:delText>
        </w:r>
        <w:r w:rsidDel="009871F4">
          <w:rPr>
            <w:rFonts w:ascii="Times New Roman" w:hAnsi="Times New Roman" w:cs="Times New Roman"/>
            <w:i/>
          </w:rPr>
          <w:delText xml:space="preserve">N </w:delText>
        </w:r>
        <w:r w:rsidDel="009871F4">
          <w:rPr>
            <w:rFonts w:ascii="Times New Roman" w:hAnsi="Times New Roman" w:cs="Times New Roman"/>
          </w:rPr>
          <w:delText xml:space="preserve">= 39. </w:delText>
        </w:r>
      </w:del>
      <w:r>
        <w:rPr>
          <w:rFonts w:ascii="Times New Roman" w:hAnsi="Times New Roman" w:cs="Times New Roman"/>
        </w:rPr>
        <w:t xml:space="preserve">Each class was split in half, each containing an experimental and control group. </w:t>
      </w:r>
      <w:commentRangeStart w:id="29"/>
      <w:r>
        <w:rPr>
          <w:rFonts w:ascii="Times New Roman" w:hAnsi="Times New Roman" w:cs="Times New Roman"/>
        </w:rPr>
        <w:t xml:space="preserve">The participants were randomly selected and placed into the experimental and control groups. </w:t>
      </w:r>
      <w:commentRangeEnd w:id="29"/>
      <w:r w:rsidR="003448FD">
        <w:rPr>
          <w:rStyle w:val="CommentReference"/>
        </w:rPr>
        <w:commentReference w:id="29"/>
      </w:r>
      <w:r>
        <w:rPr>
          <w:rFonts w:ascii="Times New Roman" w:hAnsi="Times New Roman" w:cs="Times New Roman"/>
        </w:rPr>
        <w:t xml:space="preserve">All participants were given the same mini lesson and whole-group instruction. The experimental group, </w:t>
      </w:r>
      <w:r>
        <w:rPr>
          <w:rFonts w:ascii="Times New Roman" w:hAnsi="Times New Roman" w:cs="Times New Roman"/>
          <w:i/>
        </w:rPr>
        <w:t xml:space="preserve">n </w:t>
      </w:r>
      <w:r>
        <w:rPr>
          <w:rFonts w:ascii="Times New Roman" w:hAnsi="Times New Roman" w:cs="Times New Roman"/>
        </w:rPr>
        <w:t>= 20</w:t>
      </w:r>
      <w:r>
        <w:rPr>
          <w:rFonts w:ascii="Times New Roman" w:hAnsi="Times New Roman" w:cs="Times New Roman"/>
          <w:i/>
        </w:rPr>
        <w:t xml:space="preserve">, </w:t>
      </w:r>
      <w:r>
        <w:rPr>
          <w:rFonts w:ascii="Times New Roman" w:hAnsi="Times New Roman" w:cs="Times New Roman"/>
        </w:rPr>
        <w:t xml:space="preserve">received strategy group instruction through the IC-JPA treatment. The control group, </w:t>
      </w:r>
      <w:r>
        <w:rPr>
          <w:rFonts w:ascii="Times New Roman" w:hAnsi="Times New Roman" w:cs="Times New Roman"/>
          <w:i/>
        </w:rPr>
        <w:t xml:space="preserve">n </w:t>
      </w:r>
      <w:r>
        <w:rPr>
          <w:rFonts w:ascii="Times New Roman" w:hAnsi="Times New Roman" w:cs="Times New Roman"/>
        </w:rPr>
        <w:t xml:space="preserve">= 19, were taught through traditional teaching of small groups, with the primary conversation being teacher led. </w:t>
      </w:r>
    </w:p>
    <w:p w14:paraId="7A3DCD70" w14:textId="77777777" w:rsidR="00BF54D7" w:rsidRPr="00296547" w:rsidRDefault="00BF54D7" w:rsidP="00BF54D7">
      <w:pPr>
        <w:spacing w:line="480" w:lineRule="auto"/>
        <w:rPr>
          <w:rFonts w:ascii="Times New Roman" w:hAnsi="Times New Roman" w:cs="Times New Roman"/>
          <w:b/>
        </w:rPr>
      </w:pPr>
      <w:commentRangeStart w:id="30"/>
      <w:r>
        <w:rPr>
          <w:rFonts w:ascii="Times New Roman" w:hAnsi="Times New Roman" w:cs="Times New Roman"/>
          <w:b/>
        </w:rPr>
        <w:t>Materials and Measures</w:t>
      </w:r>
      <w:r>
        <w:rPr>
          <w:rFonts w:ascii="Times New Roman" w:hAnsi="Times New Roman" w:cs="Times New Roman"/>
        </w:rPr>
        <w:t xml:space="preserve"> </w:t>
      </w:r>
      <w:commentRangeEnd w:id="30"/>
      <w:r w:rsidR="00D31F49">
        <w:rPr>
          <w:rStyle w:val="CommentReference"/>
        </w:rPr>
        <w:commentReference w:id="30"/>
      </w:r>
    </w:p>
    <w:p w14:paraId="2FFF28CA"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r>
      <w:r w:rsidRPr="00180D31">
        <w:rPr>
          <w:rFonts w:ascii="Times New Roman" w:hAnsi="Times New Roman" w:cs="Times New Roman"/>
          <w:b/>
        </w:rPr>
        <w:t>Materials.</w:t>
      </w:r>
      <w:r>
        <w:rPr>
          <w:rFonts w:ascii="Times New Roman" w:hAnsi="Times New Roman" w:cs="Times New Roman"/>
          <w:b/>
        </w:rPr>
        <w:t xml:space="preserve"> </w:t>
      </w:r>
      <w:r>
        <w:rPr>
          <w:rFonts w:ascii="Times New Roman" w:hAnsi="Times New Roman" w:cs="Times New Roman"/>
        </w:rPr>
        <w:t xml:space="preserve">During the given math strategy group time period, the experimental group was taught using the combination of ICs and JPAs, following The Arch of Collaborative Conversation-Based Instruction outline created by </w:t>
      </w:r>
      <w:proofErr w:type="spellStart"/>
      <w:r>
        <w:rPr>
          <w:rFonts w:ascii="Times New Roman" w:hAnsi="Times New Roman" w:cs="Times New Roman"/>
        </w:rPr>
        <w:t>Mellom</w:t>
      </w:r>
      <w:proofErr w:type="spellEnd"/>
      <w:r>
        <w:rPr>
          <w:rFonts w:ascii="Times New Roman" w:hAnsi="Times New Roman" w:cs="Times New Roman"/>
        </w:rPr>
        <w:t xml:space="preserve">, Weber, and </w:t>
      </w:r>
      <w:proofErr w:type="spellStart"/>
      <w:r>
        <w:rPr>
          <w:rFonts w:ascii="Times New Roman" w:hAnsi="Times New Roman" w:cs="Times New Roman"/>
        </w:rPr>
        <w:t>Gokee</w:t>
      </w:r>
      <w:proofErr w:type="spellEnd"/>
      <w:r>
        <w:rPr>
          <w:rFonts w:ascii="Times New Roman" w:hAnsi="Times New Roman" w:cs="Times New Roman"/>
        </w:rPr>
        <w:t xml:space="preserve"> (as cited by Mellon, Hixon, &amp; Weber, 2019). The IC-JPA Lesson Plan and Task Card checklist created by Mellon, Weber, Boada, and Hixon (as cited by Mellon, Hixon, &amp; Weber, 2019) was used by the teacher to create activities following the county pacing guide for mathematics. These task-card </w:t>
      </w:r>
      <w:r>
        <w:rPr>
          <w:rFonts w:ascii="Times New Roman" w:hAnsi="Times New Roman" w:cs="Times New Roman"/>
        </w:rPr>
        <w:lastRenderedPageBreak/>
        <w:t xml:space="preserve">lesson plans consist of contextual and language goals, materials, questions to consider, lesson reflections, and follow-up activities. Student task cards were created based on lesson plans made by the teacher and were distributed to students to refer back to throughout activities. Examples of The Arch of Collaborative Conversation-Based Instruction, the IC-JPA Lesson Plan and Task Card template, and ETRC (Elementary Teacher Resource Center) Academic Language cards can be found in Appendix A through Appendix C. </w:t>
      </w:r>
    </w:p>
    <w:p w14:paraId="6ACCA4D2" w14:textId="77777777" w:rsidR="00BF54D7" w:rsidRDefault="00BF54D7" w:rsidP="00BF54D7">
      <w:pPr>
        <w:spacing w:line="480" w:lineRule="auto"/>
        <w:rPr>
          <w:rFonts w:ascii="Times New Roman" w:hAnsi="Times New Roman" w:cs="Times New Roman"/>
        </w:rPr>
      </w:pPr>
      <w:r>
        <w:rPr>
          <w:rFonts w:ascii="Times New Roman" w:hAnsi="Times New Roman" w:cs="Times New Roman"/>
          <w:noProof/>
        </w:rPr>
        <w:drawing>
          <wp:inline distT="0" distB="0" distL="0" distR="0" wp14:anchorId="4EC6E8F5" wp14:editId="43473023">
            <wp:extent cx="5486400" cy="1031240"/>
            <wp:effectExtent l="57150" t="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7DC0B84" w14:textId="77777777" w:rsidR="00BF54D7" w:rsidRPr="005D590C" w:rsidRDefault="00BF54D7" w:rsidP="00BF54D7">
      <w:pPr>
        <w:spacing w:line="480" w:lineRule="auto"/>
        <w:rPr>
          <w:rFonts w:ascii="Times New Roman" w:hAnsi="Times New Roman" w:cs="Times New Roman"/>
          <w:highlight w:val="yellow"/>
        </w:rPr>
      </w:pPr>
      <w:r>
        <w:rPr>
          <w:rFonts w:ascii="Times New Roman" w:hAnsi="Times New Roman" w:cs="Times New Roman"/>
        </w:rPr>
        <w:tab/>
      </w:r>
      <w:r w:rsidRPr="005D590C">
        <w:rPr>
          <w:rFonts w:ascii="Times New Roman" w:hAnsi="Times New Roman" w:cs="Times New Roman"/>
        </w:rPr>
        <w:t>The pacing guide fo</w:t>
      </w:r>
      <w:r>
        <w:rPr>
          <w:rFonts w:ascii="Times New Roman" w:hAnsi="Times New Roman" w:cs="Times New Roman"/>
        </w:rPr>
        <w:t>r instruction consisted</w:t>
      </w:r>
      <w:r w:rsidRPr="005D590C">
        <w:rPr>
          <w:rFonts w:ascii="Times New Roman" w:hAnsi="Times New Roman" w:cs="Times New Roman"/>
        </w:rPr>
        <w:t xml:space="preserve"> of Unit 4 and Unit 5. Unit 4</w:t>
      </w:r>
      <w:r>
        <w:rPr>
          <w:rFonts w:ascii="Times New Roman" w:hAnsi="Times New Roman" w:cs="Times New Roman"/>
        </w:rPr>
        <w:t xml:space="preserve"> was</w:t>
      </w:r>
      <w:r w:rsidRPr="005D590C">
        <w:rPr>
          <w:rFonts w:ascii="Times New Roman" w:hAnsi="Times New Roman" w:cs="Times New Roman"/>
        </w:rPr>
        <w:t xml:space="preserve"> centered around sorting, comparing, and ordering through measurement and </w:t>
      </w:r>
      <w:r>
        <w:rPr>
          <w:rFonts w:ascii="Times New Roman" w:hAnsi="Times New Roman" w:cs="Times New Roman"/>
        </w:rPr>
        <w:t>telling time. Unit 5 transitioned</w:t>
      </w:r>
      <w:r w:rsidRPr="005D590C">
        <w:rPr>
          <w:rFonts w:ascii="Times New Roman" w:hAnsi="Times New Roman" w:cs="Times New Roman"/>
        </w:rPr>
        <w:t xml:space="preserve"> into operations and algebraic thinking through number stories</w:t>
      </w:r>
      <w:commentRangeStart w:id="31"/>
      <w:r w:rsidRPr="005D590C">
        <w:rPr>
          <w:rFonts w:ascii="Times New Roman" w:hAnsi="Times New Roman" w:cs="Times New Roman"/>
        </w:rPr>
        <w:t xml:space="preserve"> and collecting data. Both Unit 4 and Unit 5</w:t>
      </w:r>
      <w:r>
        <w:rPr>
          <w:rFonts w:ascii="Times New Roman" w:hAnsi="Times New Roman" w:cs="Times New Roman"/>
        </w:rPr>
        <w:t xml:space="preserve"> had </w:t>
      </w:r>
      <w:r w:rsidRPr="005D590C">
        <w:rPr>
          <w:rFonts w:ascii="Times New Roman" w:hAnsi="Times New Roman" w:cs="Times New Roman"/>
        </w:rPr>
        <w:t xml:space="preserve">their own pre and posttests. The </w:t>
      </w:r>
      <w:r>
        <w:rPr>
          <w:rFonts w:ascii="Times New Roman" w:hAnsi="Times New Roman" w:cs="Times New Roman"/>
        </w:rPr>
        <w:t>unit pretests and posttests</w:t>
      </w:r>
      <w:r w:rsidRPr="005D590C">
        <w:rPr>
          <w:rFonts w:ascii="Times New Roman" w:hAnsi="Times New Roman" w:cs="Times New Roman"/>
        </w:rPr>
        <w:t xml:space="preserve"> consist</w:t>
      </w:r>
      <w:r>
        <w:rPr>
          <w:rFonts w:ascii="Times New Roman" w:hAnsi="Times New Roman" w:cs="Times New Roman"/>
        </w:rPr>
        <w:t>ed</w:t>
      </w:r>
      <w:r w:rsidRPr="005D590C">
        <w:rPr>
          <w:rFonts w:ascii="Times New Roman" w:hAnsi="Times New Roman" w:cs="Times New Roman"/>
        </w:rPr>
        <w:t xml:space="preserve"> of the same questions.</w:t>
      </w:r>
      <w:r>
        <w:rPr>
          <w:rFonts w:ascii="Times New Roman" w:hAnsi="Times New Roman" w:cs="Times New Roman"/>
        </w:rPr>
        <w:t xml:space="preserve"> </w:t>
      </w:r>
      <w:commentRangeEnd w:id="31"/>
      <w:r w:rsidR="007B41DA">
        <w:rPr>
          <w:rStyle w:val="CommentReference"/>
        </w:rPr>
        <w:commentReference w:id="31"/>
      </w:r>
    </w:p>
    <w:p w14:paraId="5FB2B146" w14:textId="60BDB4E7" w:rsidR="00BF54D7" w:rsidRPr="007E1ECB" w:rsidRDefault="00BF54D7" w:rsidP="00BF54D7">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b/>
        </w:rPr>
        <w:t xml:space="preserve">Academic achievement measure. </w:t>
      </w:r>
      <w:r>
        <w:rPr>
          <w:rFonts w:ascii="Times New Roman" w:hAnsi="Times New Roman" w:cs="Times New Roman"/>
        </w:rPr>
        <w:t>To measure student achievement, the ETRC unit assessments were administered as pre and posttests to students to compare growth between the experimental and control groups after treatment had been given. Pretests and posttests were given on a piece of paper in a small group setting, and all questions were read aloud to students. The Unit 4</w:t>
      </w:r>
      <w:r w:rsidRPr="008C3344">
        <w:rPr>
          <w:rFonts w:ascii="Times New Roman" w:hAnsi="Times New Roman" w:cs="Times New Roman"/>
        </w:rPr>
        <w:t xml:space="preserve"> a</w:t>
      </w:r>
      <w:r>
        <w:rPr>
          <w:rFonts w:ascii="Times New Roman" w:hAnsi="Times New Roman" w:cs="Times New Roman"/>
        </w:rPr>
        <w:t>ssessment contained a total of 17</w:t>
      </w:r>
      <w:r w:rsidRPr="008C3344">
        <w:rPr>
          <w:rFonts w:ascii="Times New Roman" w:hAnsi="Times New Roman" w:cs="Times New Roman"/>
        </w:rPr>
        <w:t xml:space="preserve"> questions, wit</w:t>
      </w:r>
      <w:r>
        <w:rPr>
          <w:rFonts w:ascii="Times New Roman" w:hAnsi="Times New Roman" w:cs="Times New Roman"/>
        </w:rPr>
        <w:t>h a total of 21</w:t>
      </w:r>
      <w:r w:rsidRPr="008C3344">
        <w:rPr>
          <w:rFonts w:ascii="Times New Roman" w:hAnsi="Times New Roman" w:cs="Times New Roman"/>
        </w:rPr>
        <w:t xml:space="preserve"> sought out answers, b</w:t>
      </w:r>
      <w:r>
        <w:rPr>
          <w:rFonts w:ascii="Times New Roman" w:hAnsi="Times New Roman" w:cs="Times New Roman"/>
        </w:rPr>
        <w:t>eing that several questions had</w:t>
      </w:r>
      <w:r w:rsidRPr="008C3344">
        <w:rPr>
          <w:rFonts w:ascii="Times New Roman" w:hAnsi="Times New Roman" w:cs="Times New Roman"/>
        </w:rPr>
        <w:t xml:space="preserve"> multiple components. The </w:t>
      </w:r>
      <w:r>
        <w:rPr>
          <w:rFonts w:ascii="Times New Roman" w:hAnsi="Times New Roman" w:cs="Times New Roman"/>
        </w:rPr>
        <w:t>Unit 5 assessment consisted of 13 questions with a total of 14</w:t>
      </w:r>
      <w:r w:rsidRPr="008C3344">
        <w:rPr>
          <w:rFonts w:ascii="Times New Roman" w:hAnsi="Times New Roman" w:cs="Times New Roman"/>
        </w:rPr>
        <w:t xml:space="preserve"> answer spaces. </w:t>
      </w:r>
      <w:commentRangeStart w:id="32"/>
      <w:r w:rsidRPr="008C3344">
        <w:rPr>
          <w:rFonts w:ascii="Times New Roman" w:hAnsi="Times New Roman" w:cs="Times New Roman"/>
        </w:rPr>
        <w:t xml:space="preserve">Both unit assessments </w:t>
      </w:r>
      <w:commentRangeEnd w:id="32"/>
      <w:r w:rsidR="00DC554E">
        <w:rPr>
          <w:rStyle w:val="CommentReference"/>
        </w:rPr>
        <w:commentReference w:id="32"/>
      </w:r>
      <w:r w:rsidRPr="008C3344">
        <w:rPr>
          <w:rFonts w:ascii="Times New Roman" w:hAnsi="Times New Roman" w:cs="Times New Roman"/>
        </w:rPr>
        <w:t>contain</w:t>
      </w:r>
      <w:r>
        <w:rPr>
          <w:rFonts w:ascii="Times New Roman" w:hAnsi="Times New Roman" w:cs="Times New Roman"/>
        </w:rPr>
        <w:t>ed</w:t>
      </w:r>
      <w:r w:rsidRPr="008C3344">
        <w:rPr>
          <w:rFonts w:ascii="Times New Roman" w:hAnsi="Times New Roman" w:cs="Times New Roman"/>
        </w:rPr>
        <w:t xml:space="preserve"> questions including one word/number fill in the blanks, identifying answers through circling/coloring, multiple choice, drawing answers based on descriptions given, and explanations of answers.</w:t>
      </w:r>
      <w:r>
        <w:rPr>
          <w:rFonts w:ascii="Times New Roman" w:hAnsi="Times New Roman" w:cs="Times New Roman"/>
        </w:rPr>
        <w:t xml:space="preserve"> </w:t>
      </w:r>
    </w:p>
    <w:p w14:paraId="6547C0F7" w14:textId="77777777" w:rsidR="00BF54D7" w:rsidRPr="00D96451" w:rsidRDefault="00BF54D7" w:rsidP="00BF54D7">
      <w:pPr>
        <w:spacing w:line="480" w:lineRule="auto"/>
        <w:rPr>
          <w:rFonts w:ascii="Times New Roman" w:hAnsi="Times New Roman" w:cs="Times New Roman"/>
        </w:rPr>
      </w:pPr>
      <w:r>
        <w:rPr>
          <w:rFonts w:ascii="Times New Roman" w:hAnsi="Times New Roman" w:cs="Times New Roman"/>
          <w:b/>
        </w:rPr>
        <w:lastRenderedPageBreak/>
        <w:tab/>
        <w:t xml:space="preserve">Academic language measure. </w:t>
      </w:r>
      <w:r>
        <w:rPr>
          <w:rFonts w:ascii="Times New Roman" w:hAnsi="Times New Roman" w:cs="Times New Roman"/>
        </w:rPr>
        <w:t xml:space="preserve">For academic language measurement, the ETRC academic language cards were used to assess language usage in both IC-JPA settings and when answering open-ended questions on assessments. The same unit pretests and posttests used to measure academic achievement were used to measure academic language usage. Each unit assessment several questions that prompted students to explain the reasoning for their answers. Through their responses, students’ academic language usage was assessed following a </w:t>
      </w:r>
      <w:r w:rsidRPr="008C3344">
        <w:rPr>
          <w:rFonts w:ascii="Times New Roman" w:hAnsi="Times New Roman" w:cs="Times New Roman"/>
        </w:rPr>
        <w:t>teacher-created rubric</w:t>
      </w:r>
      <w:r>
        <w:rPr>
          <w:rFonts w:ascii="Times New Roman" w:hAnsi="Times New Roman" w:cs="Times New Roman"/>
        </w:rPr>
        <w:t>, which can be found in Appendix D</w:t>
      </w:r>
      <w:r w:rsidRPr="008C3344">
        <w:rPr>
          <w:rFonts w:ascii="Times New Roman" w:hAnsi="Times New Roman" w:cs="Times New Roman"/>
        </w:rPr>
        <w:t>.</w:t>
      </w:r>
      <w:r>
        <w:rPr>
          <w:rFonts w:ascii="Times New Roman" w:hAnsi="Times New Roman" w:cs="Times New Roman"/>
        </w:rPr>
        <w:t xml:space="preserve"> </w:t>
      </w:r>
      <w:commentRangeStart w:id="33"/>
      <w:r>
        <w:rPr>
          <w:rFonts w:ascii="Times New Roman" w:hAnsi="Times New Roman" w:cs="Times New Roman"/>
        </w:rPr>
        <w:t xml:space="preserve">The goal of this rubric was to analyze: 1. Did the student appropriately use academic language to explain their answers? 2. How frequently did the student use academic language correctly, in the right context? Each portion of the pretest and posttest that was used to assess academic language was graded by two teachers with students’ names hidden to prevent biases while grading. </w:t>
      </w:r>
      <w:commentRangeEnd w:id="33"/>
      <w:r w:rsidR="002E7946">
        <w:rPr>
          <w:rStyle w:val="CommentReference"/>
        </w:rPr>
        <w:commentReference w:id="33"/>
      </w:r>
    </w:p>
    <w:p w14:paraId="0CC2AB36" w14:textId="77777777" w:rsidR="00BF54D7" w:rsidRDefault="00BF54D7" w:rsidP="00BF54D7">
      <w:pPr>
        <w:spacing w:line="480" w:lineRule="auto"/>
        <w:rPr>
          <w:rFonts w:ascii="Times New Roman" w:hAnsi="Times New Roman" w:cs="Times New Roman"/>
        </w:rPr>
      </w:pPr>
      <w:r>
        <w:rPr>
          <w:rFonts w:ascii="Times New Roman" w:hAnsi="Times New Roman" w:cs="Times New Roman"/>
          <w:b/>
        </w:rPr>
        <w:tab/>
      </w:r>
      <w:r w:rsidRPr="00C406B1">
        <w:rPr>
          <w:rFonts w:ascii="Times New Roman" w:hAnsi="Times New Roman" w:cs="Times New Roman"/>
          <w:b/>
        </w:rPr>
        <w:t xml:space="preserve">Engagement measure. </w:t>
      </w:r>
      <w:r w:rsidRPr="00C406B1">
        <w:rPr>
          <w:rFonts w:ascii="Times New Roman" w:hAnsi="Times New Roman" w:cs="Times New Roman"/>
        </w:rPr>
        <w:t>To</w:t>
      </w:r>
      <w:r>
        <w:rPr>
          <w:rFonts w:ascii="Times New Roman" w:hAnsi="Times New Roman" w:cs="Times New Roman"/>
        </w:rPr>
        <w:t xml:space="preserve"> measure student engagement, students in both the comparison and treatment groups were observed by a teacher for ten minutes, two days a week, within the mathematics block. The observer monitored students by taking qualitative, </w:t>
      </w:r>
      <w:commentRangeStart w:id="34"/>
      <w:r>
        <w:rPr>
          <w:rFonts w:ascii="Times New Roman" w:hAnsi="Times New Roman" w:cs="Times New Roman"/>
        </w:rPr>
        <w:t xml:space="preserve">observational notes </w:t>
      </w:r>
      <w:commentRangeEnd w:id="34"/>
      <w:r w:rsidR="000A528D">
        <w:rPr>
          <w:rStyle w:val="CommentReference"/>
        </w:rPr>
        <w:commentReference w:id="34"/>
      </w:r>
      <w:r>
        <w:rPr>
          <w:rFonts w:ascii="Times New Roman" w:hAnsi="Times New Roman" w:cs="Times New Roman"/>
        </w:rPr>
        <w:t xml:space="preserve">about student behaviors throughout the math block. Engagement was defined as when the student was participating in discussion, actively listening to others through body language and eye-contact, asking questions, etc. Disengagement was defined as a child who was distracting others, having off-topic conversations, looking around the room, not participating in the group discussion, etc. </w:t>
      </w:r>
    </w:p>
    <w:p w14:paraId="232EE42D" w14:textId="77777777" w:rsidR="00BF54D7" w:rsidRDefault="00BF54D7" w:rsidP="00BF54D7">
      <w:pPr>
        <w:spacing w:line="480" w:lineRule="auto"/>
        <w:rPr>
          <w:rFonts w:ascii="Times New Roman" w:hAnsi="Times New Roman" w:cs="Times New Roman"/>
          <w:b/>
        </w:rPr>
      </w:pPr>
      <w:r w:rsidRPr="00214CFF">
        <w:rPr>
          <w:rFonts w:ascii="Times New Roman" w:hAnsi="Times New Roman" w:cs="Times New Roman"/>
          <w:b/>
        </w:rPr>
        <w:t>Procedures</w:t>
      </w:r>
    </w:p>
    <w:p w14:paraId="58F4569B" w14:textId="55779BF9" w:rsidR="00BF54D7" w:rsidRDefault="00BF54D7" w:rsidP="00BF54D7">
      <w:pPr>
        <w:spacing w:line="480" w:lineRule="auto"/>
        <w:rPr>
          <w:rFonts w:ascii="Times New Roman" w:hAnsi="Times New Roman" w:cs="Times New Roman"/>
        </w:rPr>
      </w:pPr>
      <w:r>
        <w:rPr>
          <w:rFonts w:ascii="Times New Roman" w:hAnsi="Times New Roman" w:cs="Times New Roman"/>
        </w:rPr>
        <w:tab/>
      </w:r>
      <w:commentRangeStart w:id="35"/>
      <w:r>
        <w:rPr>
          <w:rFonts w:ascii="Times New Roman" w:hAnsi="Times New Roman" w:cs="Times New Roman"/>
        </w:rPr>
        <w:t xml:space="preserve">The purpose of this study was to gather data on how the use of the Instructional Conversations (ICs) pedagogy, alongside Joint Productive Activities (JPAs), impacted student achievement and academic language use in the subject of math. This research took place in two </w:t>
      </w:r>
      <w:r>
        <w:rPr>
          <w:rFonts w:ascii="Times New Roman" w:hAnsi="Times New Roman" w:cs="Times New Roman"/>
        </w:rPr>
        <w:lastRenderedPageBreak/>
        <w:t>first grade classrooms</w:t>
      </w:r>
      <w:commentRangeEnd w:id="35"/>
      <w:r w:rsidR="00A220C3">
        <w:rPr>
          <w:rStyle w:val="CommentReference"/>
        </w:rPr>
        <w:commentReference w:id="35"/>
      </w:r>
      <w:r>
        <w:rPr>
          <w:rFonts w:ascii="Times New Roman" w:hAnsi="Times New Roman" w:cs="Times New Roman"/>
        </w:rPr>
        <w:t xml:space="preserve">. Comparison and treatment groups occurred during a sixty-minute math block, four days a week over eight weeks. Classroom A was </w:t>
      </w:r>
      <w:commentRangeStart w:id="36"/>
      <w:r>
        <w:rPr>
          <w:rFonts w:ascii="Times New Roman" w:hAnsi="Times New Roman" w:cs="Times New Roman"/>
        </w:rPr>
        <w:t>the treatment group, while Classroom B was the comparison group</w:t>
      </w:r>
      <w:commentRangeEnd w:id="36"/>
      <w:r w:rsidR="00A220C3">
        <w:rPr>
          <w:rStyle w:val="CommentReference"/>
        </w:rPr>
        <w:commentReference w:id="36"/>
      </w:r>
      <w:r>
        <w:rPr>
          <w:rFonts w:ascii="Times New Roman" w:hAnsi="Times New Roman" w:cs="Times New Roman"/>
        </w:rPr>
        <w:t xml:space="preserve">. Students covered two math units, Unit </w:t>
      </w:r>
      <w:r w:rsidRPr="00C406B1">
        <w:rPr>
          <w:rFonts w:ascii="Times New Roman" w:hAnsi="Times New Roman" w:cs="Times New Roman"/>
        </w:rPr>
        <w:t xml:space="preserve">4 (Measurement and Telling Time) and Unit </w:t>
      </w:r>
      <w:commentRangeStart w:id="37"/>
      <w:r w:rsidRPr="00C406B1">
        <w:rPr>
          <w:rFonts w:ascii="Times New Roman" w:hAnsi="Times New Roman" w:cs="Times New Roman"/>
        </w:rPr>
        <w:t>4</w:t>
      </w:r>
      <w:commentRangeEnd w:id="37"/>
      <w:r w:rsidR="00731FC6">
        <w:rPr>
          <w:rStyle w:val="CommentReference"/>
        </w:rPr>
        <w:commentReference w:id="37"/>
      </w:r>
      <w:r w:rsidRPr="00C406B1">
        <w:rPr>
          <w:rFonts w:ascii="Times New Roman" w:hAnsi="Times New Roman" w:cs="Times New Roman"/>
        </w:rPr>
        <w:t xml:space="preserve"> (Operations and Algebraic Thinking).</w:t>
      </w:r>
      <w:r>
        <w:rPr>
          <w:rFonts w:ascii="Times New Roman" w:hAnsi="Times New Roman" w:cs="Times New Roman"/>
        </w:rPr>
        <w:t xml:space="preserve"> These units followed in accordance with the ETRC Unit pacing guide. The ETRC pacing guide provided unit assessments, corresponding standards, academic language cards, and sentence stems for each unit. </w:t>
      </w:r>
      <w:del w:id="38" w:author="Author">
        <w:r w:rsidDel="00731FC6">
          <w:rPr>
            <w:rFonts w:ascii="Times New Roman" w:hAnsi="Times New Roman" w:cs="Times New Roman"/>
          </w:rPr>
          <w:delText>Both t</w:delText>
        </w:r>
      </w:del>
      <w:ins w:id="39" w:author="Author">
        <w:r w:rsidR="00731FC6">
          <w:rPr>
            <w:rFonts w:ascii="Times New Roman" w:hAnsi="Times New Roman" w:cs="Times New Roman"/>
          </w:rPr>
          <w:t>T</w:t>
        </w:r>
      </w:ins>
      <w:r>
        <w:rPr>
          <w:rFonts w:ascii="Times New Roman" w:hAnsi="Times New Roman" w:cs="Times New Roman"/>
        </w:rPr>
        <w:t>eachers</w:t>
      </w:r>
      <w:ins w:id="40" w:author="Author">
        <w:r w:rsidR="00731FC6">
          <w:rPr>
            <w:rFonts w:ascii="Times New Roman" w:hAnsi="Times New Roman" w:cs="Times New Roman"/>
          </w:rPr>
          <w:t xml:space="preserve"> in both classes</w:t>
        </w:r>
      </w:ins>
      <w:r>
        <w:rPr>
          <w:rFonts w:ascii="Times New Roman" w:hAnsi="Times New Roman" w:cs="Times New Roman"/>
        </w:rPr>
        <w:t xml:space="preserve"> followed the same pacing guide and used the same lesson plans throughout the study. </w:t>
      </w:r>
    </w:p>
    <w:p w14:paraId="30AB645B"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At the beginning of both Unit 4 and </w:t>
      </w:r>
      <w:commentRangeStart w:id="41"/>
      <w:r>
        <w:rPr>
          <w:rFonts w:ascii="Times New Roman" w:hAnsi="Times New Roman" w:cs="Times New Roman"/>
        </w:rPr>
        <w:t xml:space="preserve">Unit 5, </w:t>
      </w:r>
      <w:commentRangeEnd w:id="41"/>
      <w:r w:rsidR="0079104D">
        <w:rPr>
          <w:rStyle w:val="CommentReference"/>
        </w:rPr>
        <w:commentReference w:id="41"/>
      </w:r>
      <w:r>
        <w:rPr>
          <w:rFonts w:ascii="Times New Roman" w:hAnsi="Times New Roman" w:cs="Times New Roman"/>
        </w:rPr>
        <w:t xml:space="preserve">all participants were given the same content pre-test made from the ETRC unit assessments to provide baseline data on students’ mathematical knowledge and academic language usage. Following the administration of pretests, treatment occurred in Classroom A through weekly teacher-led IC-JPA, and the comparison group was taught in Classroom B through traditional teacher-led small group rotations. Both classrooms followed the same structures and timeframes for content delivery: whole group mini-lesson (15 minutes), strategy groups (40 minutes), and closing (5 minutes). Based on class sizes, each class contained four groups. Each group spent one day a week with the teacher in the 40-minute strategy group block. While the teacher met with their group of the day, students worked in other stations throughout the classroom. Following each unit, all participants were administered a posttest containing the same questions as the pretest to track academic growth between the comparison and treatment groups. </w:t>
      </w:r>
    </w:p>
    <w:p w14:paraId="3A35CE0D" w14:textId="77777777" w:rsidR="00BF54D7" w:rsidRDefault="00BF54D7" w:rsidP="00BF54D7">
      <w:pPr>
        <w:spacing w:line="480" w:lineRule="auto"/>
        <w:rPr>
          <w:rFonts w:ascii="Times New Roman" w:hAnsi="Times New Roman" w:cs="Times New Roman"/>
        </w:rPr>
      </w:pPr>
      <w:r>
        <w:rPr>
          <w:rFonts w:ascii="Times New Roman" w:hAnsi="Times New Roman" w:cs="Times New Roman"/>
          <w:b/>
        </w:rPr>
        <w:tab/>
      </w:r>
      <w:commentRangeStart w:id="42"/>
      <w:r>
        <w:rPr>
          <w:rFonts w:ascii="Times New Roman" w:hAnsi="Times New Roman" w:cs="Times New Roman"/>
          <w:b/>
        </w:rPr>
        <w:t>Comparison</w:t>
      </w:r>
      <w:commentRangeEnd w:id="42"/>
      <w:r w:rsidR="0077730A">
        <w:rPr>
          <w:rStyle w:val="CommentReference"/>
        </w:rPr>
        <w:commentReference w:id="42"/>
      </w:r>
      <w:r>
        <w:rPr>
          <w:rFonts w:ascii="Times New Roman" w:hAnsi="Times New Roman" w:cs="Times New Roman"/>
          <w:b/>
        </w:rPr>
        <w:t xml:space="preserve"> group. </w:t>
      </w:r>
      <w:r>
        <w:rPr>
          <w:rFonts w:ascii="Times New Roman" w:hAnsi="Times New Roman" w:cs="Times New Roman"/>
        </w:rPr>
        <w:t xml:space="preserve">The comparison group followed the same unit of study pathway covering two mathematical units: </w:t>
      </w:r>
      <w:r w:rsidRPr="00C406B1">
        <w:rPr>
          <w:rFonts w:ascii="Times New Roman" w:hAnsi="Times New Roman" w:cs="Times New Roman"/>
        </w:rPr>
        <w:t>Unit 4 (Measurement and Telling Time) and Unit 5 (Operations and Algebraic Thinking).</w:t>
      </w:r>
      <w:r>
        <w:rPr>
          <w:rFonts w:ascii="Times New Roman" w:hAnsi="Times New Roman" w:cs="Times New Roman"/>
        </w:rPr>
        <w:t xml:space="preserve"> All participants received the same whole group lessons </w:t>
      </w:r>
      <w:r>
        <w:rPr>
          <w:rFonts w:ascii="Times New Roman" w:hAnsi="Times New Roman" w:cs="Times New Roman"/>
        </w:rPr>
        <w:lastRenderedPageBreak/>
        <w:t>and closings. As opposed to participating in the IC-JPA small group, the comparison group participated in traditional teacher-led small groups. As previously mentioned, each group met with the teacher once a week for 40 minutes. For this study, traditional small groups worked through a worksheet with the teacher. This most often entailed going over the first few questions together with the teacher, while the teacher gradually released questions throughout the remainder of the small group time. Through the process of gradual release, the teacher observed student responses and took time to discuss misconceptions within the group. While the teacher met</w:t>
      </w:r>
      <w:r w:rsidRPr="00CD580F">
        <w:rPr>
          <w:rFonts w:ascii="Times New Roman" w:hAnsi="Times New Roman" w:cs="Times New Roman"/>
        </w:rPr>
        <w:t xml:space="preserve"> </w:t>
      </w:r>
      <w:r>
        <w:rPr>
          <w:rFonts w:ascii="Times New Roman" w:hAnsi="Times New Roman" w:cs="Times New Roman"/>
        </w:rPr>
        <w:t>with their small group</w:t>
      </w:r>
      <w:r w:rsidRPr="00CD580F">
        <w:rPr>
          <w:rFonts w:ascii="Times New Roman" w:hAnsi="Times New Roman" w:cs="Times New Roman"/>
        </w:rPr>
        <w:t>, o</w:t>
      </w:r>
      <w:r>
        <w:rPr>
          <w:rFonts w:ascii="Times New Roman" w:hAnsi="Times New Roman" w:cs="Times New Roman"/>
        </w:rPr>
        <w:t xml:space="preserve">ther students worked independently in groups on </w:t>
      </w:r>
      <w:r w:rsidRPr="00CD580F">
        <w:rPr>
          <w:rFonts w:ascii="Times New Roman" w:hAnsi="Times New Roman" w:cs="Times New Roman"/>
        </w:rPr>
        <w:t>content-related worksheet</w:t>
      </w:r>
      <w:r>
        <w:rPr>
          <w:rFonts w:ascii="Times New Roman" w:hAnsi="Times New Roman" w:cs="Times New Roman"/>
        </w:rPr>
        <w:t>s, hands-on tasks, and</w:t>
      </w:r>
      <w:r w:rsidRPr="00CD580F">
        <w:rPr>
          <w:rFonts w:ascii="Times New Roman" w:hAnsi="Times New Roman" w:cs="Times New Roman"/>
        </w:rPr>
        <w:t xml:space="preserve"> school-approved online math activities. </w:t>
      </w:r>
      <w:commentRangeStart w:id="43"/>
      <w:r>
        <w:rPr>
          <w:rFonts w:ascii="Times New Roman" w:hAnsi="Times New Roman" w:cs="Times New Roman"/>
        </w:rPr>
        <w:t xml:space="preserve">Daily strategy group blocks for the comparison group can be seen as below: </w:t>
      </w:r>
    </w:p>
    <w:p w14:paraId="3D2E9E24" w14:textId="74341348" w:rsidR="00BF54D7" w:rsidRDefault="00BF54D7" w:rsidP="00BF54D7">
      <w:pPr>
        <w:spacing w:line="480" w:lineRule="auto"/>
        <w:rPr>
          <w:ins w:id="44" w:author="Author"/>
          <w:rFonts w:ascii="Times New Roman" w:hAnsi="Times New Roman" w:cs="Times New Roman"/>
        </w:rPr>
      </w:pPr>
      <w:r>
        <w:rPr>
          <w:rFonts w:ascii="Times New Roman" w:hAnsi="Times New Roman" w:cs="Times New Roman"/>
          <w:noProof/>
        </w:rPr>
        <w:drawing>
          <wp:inline distT="0" distB="0" distL="0" distR="0" wp14:anchorId="221CB27D" wp14:editId="41F82F37">
            <wp:extent cx="5537835" cy="125984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commentRangeEnd w:id="43"/>
      <w:r w:rsidR="008A47F2">
        <w:rPr>
          <w:rStyle w:val="CommentReference"/>
        </w:rPr>
        <w:commentReference w:id="43"/>
      </w:r>
    </w:p>
    <w:p w14:paraId="0CD4AEAA" w14:textId="4D012FD8" w:rsidR="006F18B5" w:rsidRPr="00F2427B" w:rsidRDefault="006F18B5" w:rsidP="00BF54D7">
      <w:pPr>
        <w:spacing w:line="480" w:lineRule="auto"/>
        <w:rPr>
          <w:rFonts w:ascii="Times New Roman" w:hAnsi="Times New Roman" w:cs="Times New Roman"/>
        </w:rPr>
      </w:pPr>
      <w:ins w:id="45" w:author="Author">
        <w:r>
          <w:rPr>
            <w:rFonts w:ascii="Times New Roman" w:hAnsi="Times New Roman" w:cs="Times New Roman"/>
          </w:rPr>
          <w:t>Figure 1</w:t>
        </w:r>
        <w:r w:rsidR="0031144E">
          <w:rPr>
            <w:rFonts w:ascii="Times New Roman" w:hAnsi="Times New Roman" w:cs="Times New Roman"/>
          </w:rPr>
          <w:t>. Title</w:t>
        </w:r>
      </w:ins>
    </w:p>
    <w:p w14:paraId="4075A79D" w14:textId="77777777" w:rsidR="00BF54D7" w:rsidRDefault="00BF54D7" w:rsidP="00BF54D7">
      <w:pPr>
        <w:spacing w:line="480" w:lineRule="auto"/>
        <w:rPr>
          <w:rFonts w:ascii="Times New Roman" w:hAnsi="Times New Roman" w:cs="Times New Roman"/>
        </w:rPr>
      </w:pPr>
      <w:r>
        <w:rPr>
          <w:rFonts w:ascii="Times New Roman" w:hAnsi="Times New Roman" w:cs="Times New Roman"/>
          <w:b/>
        </w:rPr>
        <w:tab/>
        <w:t xml:space="preserve">Treatment group. </w:t>
      </w:r>
      <w:r>
        <w:rPr>
          <w:rFonts w:ascii="Times New Roman" w:hAnsi="Times New Roman" w:cs="Times New Roman"/>
        </w:rPr>
        <w:t xml:space="preserve">The purpose behind IC-JPAs is for students to be given a content related question or task and collaborate with one another to arrive at a finished product. The treatment class participated in the teacher-led IC-JPA group once a week for 40 minutes. The teacher’s role throughout these activities was to create activities and lessons following the IC-JPA outline, give students a topic or question that provided them the opportunity to answer more than “yes” or “no”, and provide clear expectations and materials needed to complete the task. The teacher was not be an active participant in the students’ conversations, rather students took </w:t>
      </w:r>
      <w:r>
        <w:rPr>
          <w:rFonts w:ascii="Times New Roman" w:hAnsi="Times New Roman" w:cs="Times New Roman"/>
        </w:rPr>
        <w:lastRenderedPageBreak/>
        <w:t xml:space="preserve">the responsibility in asking one another questions and discussing the given topic to arrive at a conclusion. </w:t>
      </w:r>
    </w:p>
    <w:p w14:paraId="7CAC1862"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While one group was meeting with the teacher, all other groups participated in independent IC-JPAs. The only difference between independent IC-JPA and teacher led IC-JPA is that in the independent groups the students were collaborating together without the teacher providing further questions. Each independent IC-JPA group completed the same task card through collaboration. </w:t>
      </w:r>
      <w:commentRangeStart w:id="46"/>
      <w:r>
        <w:rPr>
          <w:rFonts w:ascii="Times New Roman" w:hAnsi="Times New Roman" w:cs="Times New Roman"/>
        </w:rPr>
        <w:t xml:space="preserve">Group structures in Classroom A can be seen below: </w:t>
      </w:r>
    </w:p>
    <w:p w14:paraId="71306C72" w14:textId="0BC264D4" w:rsidR="00BF54D7" w:rsidRDefault="00BF54D7" w:rsidP="00BF54D7">
      <w:pPr>
        <w:spacing w:line="480" w:lineRule="auto"/>
        <w:rPr>
          <w:ins w:id="47" w:author="Author"/>
          <w:rFonts w:ascii="Times New Roman" w:hAnsi="Times New Roman" w:cs="Times New Roman"/>
        </w:rPr>
      </w:pPr>
      <w:r>
        <w:rPr>
          <w:rFonts w:ascii="Times New Roman" w:hAnsi="Times New Roman" w:cs="Times New Roman"/>
          <w:noProof/>
        </w:rPr>
        <w:drawing>
          <wp:inline distT="0" distB="0" distL="0" distR="0" wp14:anchorId="69382798" wp14:editId="2A53F186">
            <wp:extent cx="5537835" cy="1259840"/>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commentRangeEnd w:id="46"/>
      <w:r w:rsidR="006F18B5">
        <w:rPr>
          <w:rStyle w:val="CommentReference"/>
        </w:rPr>
        <w:commentReference w:id="46"/>
      </w:r>
    </w:p>
    <w:p w14:paraId="2A504133" w14:textId="13CAD004" w:rsidR="0031144E" w:rsidRPr="00F2427B" w:rsidRDefault="0031144E" w:rsidP="0031144E">
      <w:pPr>
        <w:spacing w:line="480" w:lineRule="auto"/>
        <w:rPr>
          <w:ins w:id="48" w:author="Author"/>
          <w:rFonts w:ascii="Times New Roman" w:hAnsi="Times New Roman" w:cs="Times New Roman"/>
        </w:rPr>
      </w:pPr>
      <w:ins w:id="49" w:author="Author">
        <w:r>
          <w:rPr>
            <w:rFonts w:ascii="Times New Roman" w:hAnsi="Times New Roman" w:cs="Times New Roman"/>
          </w:rPr>
          <w:t>Figure 2. Title</w:t>
        </w:r>
      </w:ins>
    </w:p>
    <w:p w14:paraId="3BA2D3C3" w14:textId="669AE9E4" w:rsidR="0031144E" w:rsidRPr="002822D0" w:rsidDel="0031144E" w:rsidRDefault="0031144E" w:rsidP="00BF54D7">
      <w:pPr>
        <w:spacing w:line="480" w:lineRule="auto"/>
        <w:rPr>
          <w:del w:id="50" w:author="Author"/>
          <w:rFonts w:ascii="Times New Roman" w:hAnsi="Times New Roman" w:cs="Times New Roman"/>
        </w:rPr>
      </w:pPr>
    </w:p>
    <w:p w14:paraId="69BD5390"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IC-JPAs followed lesson plans that involved building students’ conversational skills while simultaneously learning academic content. IC-JPA lesson plans involved the following </w:t>
      </w:r>
      <w:commentRangeStart w:id="51"/>
      <w:r>
        <w:rPr>
          <w:rFonts w:ascii="Times New Roman" w:hAnsi="Times New Roman" w:cs="Times New Roman"/>
        </w:rPr>
        <w:t xml:space="preserve">components: contextualizing the lesson, instructional content and language goals, task structure, task materials, task activities, questions to consider, lesson reflections, and follow up activities. </w:t>
      </w:r>
      <w:commentRangeEnd w:id="51"/>
      <w:r w:rsidR="005A5C1B">
        <w:rPr>
          <w:rStyle w:val="CommentReference"/>
        </w:rPr>
        <w:commentReference w:id="51"/>
      </w:r>
      <w:r>
        <w:rPr>
          <w:rFonts w:ascii="Times New Roman" w:hAnsi="Times New Roman" w:cs="Times New Roman"/>
        </w:rPr>
        <w:t xml:space="preserve">The lesson plans were then put into a </w:t>
      </w:r>
      <w:r w:rsidRPr="006C2DC8">
        <w:rPr>
          <w:rFonts w:ascii="Times New Roman" w:hAnsi="Times New Roman" w:cs="Times New Roman"/>
        </w:rPr>
        <w:t>student-friendly task card</w:t>
      </w:r>
      <w:r>
        <w:rPr>
          <w:rFonts w:ascii="Times New Roman" w:hAnsi="Times New Roman" w:cs="Times New Roman"/>
        </w:rPr>
        <w:t>s</w:t>
      </w:r>
      <w:r w:rsidRPr="006C2DC8">
        <w:rPr>
          <w:rFonts w:ascii="Times New Roman" w:hAnsi="Times New Roman" w:cs="Times New Roman"/>
        </w:rPr>
        <w:t xml:space="preserve"> which students</w:t>
      </w:r>
      <w:r>
        <w:rPr>
          <w:rFonts w:ascii="Times New Roman" w:hAnsi="Times New Roman" w:cs="Times New Roman"/>
        </w:rPr>
        <w:t xml:space="preserve"> had access to for every activity, transferring the responsibility from teacher to student to take ownership of the task. Directions for each task were given to students on a task card written at the language level of the students with pictures to help with task expectations. For example, if the teacher wanted students to complete a t-chart, a picture of a t-chart was used in the directions. Prior to beginning IC-JPAs, it was necessary for students to determine their individual conversational goals for the </w:t>
      </w:r>
      <w:r>
        <w:rPr>
          <w:rFonts w:ascii="Times New Roman" w:hAnsi="Times New Roman" w:cs="Times New Roman"/>
        </w:rPr>
        <w:lastRenderedPageBreak/>
        <w:t xml:space="preserve">activity. For example, one student may realize that they need to contribute to the conversation more, while another student may need to give others the opportunity to speak. </w:t>
      </w:r>
    </w:p>
    <w:p w14:paraId="1F3BA8C9" w14:textId="60670627" w:rsidR="00BF54D7" w:rsidRDefault="00BF54D7" w:rsidP="00BF54D7">
      <w:pPr>
        <w:spacing w:line="480" w:lineRule="auto"/>
        <w:ind w:firstLine="720"/>
        <w:rPr>
          <w:ins w:id="52" w:author="Author"/>
          <w:rFonts w:ascii="Times New Roman" w:hAnsi="Times New Roman" w:cs="Times New Roman"/>
        </w:rPr>
      </w:pPr>
      <w:r>
        <w:rPr>
          <w:rFonts w:ascii="Times New Roman" w:hAnsi="Times New Roman" w:cs="Times New Roman"/>
        </w:rPr>
        <w:t>Throughout the eight weeks of treatment, the IC-JPA small group followed the outline previously mentioned. Each lesson began with the teacher asking students to share their conversational goals with one another. From here, the teacher presented the student-friendly task cards and had students discuss what their learning goals were for the lesson. Throughout the treatment period, each individual lesson may have had different objectives. For example, one day students may have had to create a t-chart while another day the goal was to create a sort based on the content discussed during the mini-lesson. From here, students began and completed the task by conversing with one another about their ideas of the academic content. The teacher listened and assessed student knowledge during this time, with minimal contribution. Once students arrived at their finished product, the teacher was then given the opportunity to ask questions that may change student perspective, which may have led into new conversations. Before transitioning into the whole group closing, the teacher debriefed with students regarding whether they believed they met their conversational goal throughout the activity and gave ideas for new goals during the next lesson.</w:t>
      </w:r>
    </w:p>
    <w:p w14:paraId="6B63E7B9" w14:textId="5D99413F" w:rsidR="002D542C" w:rsidRPr="004736C9" w:rsidRDefault="002D542C" w:rsidP="004736C9">
      <w:pPr>
        <w:spacing w:line="480" w:lineRule="auto"/>
        <w:rPr>
          <w:ins w:id="53" w:author="Author"/>
          <w:rFonts w:ascii="Times New Roman" w:hAnsi="Times New Roman" w:cs="Times New Roman"/>
          <w:b/>
          <w:bCs/>
          <w:rPrChange w:id="54" w:author="Author">
            <w:rPr>
              <w:ins w:id="55" w:author="Author"/>
              <w:rFonts w:ascii="Times New Roman" w:hAnsi="Times New Roman" w:cs="Times New Roman"/>
            </w:rPr>
          </w:rPrChange>
        </w:rPr>
        <w:pPrChange w:id="56" w:author="Author">
          <w:pPr>
            <w:spacing w:line="480" w:lineRule="auto"/>
            <w:ind w:firstLine="720"/>
          </w:pPr>
        </w:pPrChange>
      </w:pPr>
      <w:ins w:id="57" w:author="Author">
        <w:r w:rsidRPr="004736C9">
          <w:rPr>
            <w:rFonts w:ascii="Times New Roman" w:hAnsi="Times New Roman" w:cs="Times New Roman"/>
            <w:b/>
            <w:bCs/>
            <w:rPrChange w:id="58" w:author="Author">
              <w:rPr>
                <w:rFonts w:ascii="Times New Roman" w:hAnsi="Times New Roman" w:cs="Times New Roman"/>
              </w:rPr>
            </w:rPrChange>
          </w:rPr>
          <w:t>The Plan of Analysis</w:t>
        </w:r>
      </w:ins>
    </w:p>
    <w:p w14:paraId="628B02A5" w14:textId="77777777" w:rsidR="001F3A41" w:rsidRPr="008B77F7" w:rsidRDefault="001F3A41" w:rsidP="00BF54D7">
      <w:pPr>
        <w:spacing w:line="480" w:lineRule="auto"/>
        <w:ind w:firstLine="720"/>
        <w:rPr>
          <w:rFonts w:ascii="Times New Roman" w:hAnsi="Times New Roman" w:cs="Times New Roman"/>
        </w:rPr>
      </w:pPr>
      <w:commentRangeStart w:id="59"/>
      <w:commentRangeEnd w:id="59"/>
      <w:ins w:id="60" w:author="Author">
        <w:r>
          <w:rPr>
            <w:rStyle w:val="CommentReference"/>
          </w:rPr>
          <w:commentReference w:id="59"/>
        </w:r>
      </w:ins>
    </w:p>
    <w:p w14:paraId="081CD9F6" w14:textId="77777777" w:rsidR="00BF54D7" w:rsidRDefault="00BF54D7" w:rsidP="00BF54D7">
      <w:pPr>
        <w:spacing w:line="480" w:lineRule="auto"/>
        <w:jc w:val="center"/>
        <w:rPr>
          <w:rFonts w:ascii="Times New Roman" w:hAnsi="Times New Roman" w:cs="Times New Roman"/>
          <w:b/>
        </w:rPr>
      </w:pPr>
      <w:r>
        <w:rPr>
          <w:rFonts w:ascii="Times New Roman" w:hAnsi="Times New Roman" w:cs="Times New Roman"/>
          <w:b/>
        </w:rPr>
        <w:t>Results</w:t>
      </w:r>
    </w:p>
    <w:p w14:paraId="55E26C79" w14:textId="77777777" w:rsidR="00BF54D7" w:rsidRPr="006B021D" w:rsidRDefault="00BF54D7" w:rsidP="00BF54D7">
      <w:pPr>
        <w:spacing w:line="480" w:lineRule="auto"/>
        <w:rPr>
          <w:rFonts w:ascii="Times New Roman" w:hAnsi="Times New Roman" w:cs="Times New Roman"/>
        </w:rPr>
      </w:pPr>
      <w:r>
        <w:rPr>
          <w:rFonts w:ascii="Times New Roman" w:hAnsi="Times New Roman" w:cs="Times New Roman"/>
        </w:rPr>
        <w:tab/>
      </w:r>
      <w:commentRangeStart w:id="61"/>
      <w:r>
        <w:rPr>
          <w:rFonts w:ascii="Times New Roman" w:hAnsi="Times New Roman" w:cs="Times New Roman"/>
        </w:rPr>
        <w:t xml:space="preserve">In order to determine the effects that IC-JPAs have on academic achievement in mathematics, pretests and posttests were scored. Differences in means scores from Classroom A and Classroom B were analyzed using ANCOVA to control for the initial skill levels. For academic language usage, each student’s written response to open-ended questions was assessed </w:t>
      </w:r>
      <w:r>
        <w:rPr>
          <w:rFonts w:ascii="Times New Roman" w:hAnsi="Times New Roman" w:cs="Times New Roman"/>
        </w:rPr>
        <w:lastRenderedPageBreak/>
        <w:t>by two different raters following the administration of assessments. To determine the effects of the treatment on</w:t>
      </w:r>
      <w:r w:rsidRPr="00DA520F">
        <w:rPr>
          <w:rFonts w:ascii="Times New Roman" w:hAnsi="Times New Roman" w:cs="Times New Roman"/>
        </w:rPr>
        <w:t xml:space="preserve"> student engagement, </w:t>
      </w:r>
      <w:r>
        <w:rPr>
          <w:rFonts w:ascii="Times New Roman" w:hAnsi="Times New Roman" w:cs="Times New Roman"/>
        </w:rPr>
        <w:t>data were reviewed and initial codes were created to find themes and patterns. Patterns found amongst the two classes were compared to determine possible variations of engagement between the two groups.</w:t>
      </w:r>
      <w:commentRangeEnd w:id="61"/>
      <w:r w:rsidR="00D07695">
        <w:rPr>
          <w:rStyle w:val="CommentReference"/>
        </w:rPr>
        <w:commentReference w:id="61"/>
      </w:r>
    </w:p>
    <w:p w14:paraId="6A6845B1"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 xml:space="preserve">Academic Achievement </w:t>
      </w:r>
    </w:p>
    <w:p w14:paraId="3120A232" w14:textId="17469F41" w:rsidR="00BF54D7" w:rsidRDefault="00BF54D7" w:rsidP="00BF54D7">
      <w:pPr>
        <w:spacing w:line="48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The first analysis was completed to compare the effects that the treatment of IC-JPA’s had on student achievement. An ANCOVA analysis was conducted with the Unit 4 math posttest score as the dependent variable, condition as the </w:t>
      </w:r>
      <w:commentRangeStart w:id="62"/>
      <w:r>
        <w:rPr>
          <w:rFonts w:ascii="Times New Roman" w:hAnsi="Times New Roman" w:cs="Times New Roman"/>
        </w:rPr>
        <w:t>grouping variable</w:t>
      </w:r>
      <w:commentRangeEnd w:id="62"/>
      <w:r w:rsidR="008320A7">
        <w:rPr>
          <w:rStyle w:val="CommentReference"/>
        </w:rPr>
        <w:commentReference w:id="62"/>
      </w:r>
      <w:r>
        <w:rPr>
          <w:rFonts w:ascii="Times New Roman" w:hAnsi="Times New Roman" w:cs="Times New Roman"/>
        </w:rPr>
        <w:t xml:space="preserve">, and Unit 4 math pretest as the covariate. Results indicated that, when controlling for initial ability in math, there was a statistically significant difference in growth in math skills, with the control group significantly outperforming the treatment group, </w:t>
      </w:r>
      <w:commentRangeStart w:id="63"/>
      <w:r>
        <w:rPr>
          <w:rFonts w:ascii="Times New Roman" w:hAnsi="Times New Roman" w:cs="Times New Roman"/>
          <w:i/>
        </w:rPr>
        <w:t xml:space="preserve">p </w:t>
      </w:r>
      <w:r>
        <w:rPr>
          <w:rFonts w:ascii="Times New Roman" w:hAnsi="Times New Roman" w:cs="Times New Roman"/>
        </w:rPr>
        <w:t>= .047</w:t>
      </w:r>
      <w:commentRangeEnd w:id="63"/>
      <w:r w:rsidR="007D6024">
        <w:rPr>
          <w:rStyle w:val="CommentReference"/>
        </w:rPr>
        <w:commentReference w:id="63"/>
      </w:r>
      <w:r>
        <w:rPr>
          <w:rFonts w:ascii="Times New Roman" w:hAnsi="Times New Roman" w:cs="Times New Roman"/>
        </w:rPr>
        <w:t xml:space="preserve">. The difference approached the threshold for being considered a large effect size, </w:t>
      </w:r>
      <w:r>
        <w:rPr>
          <w:i/>
        </w:rPr>
        <w:t>n</w:t>
      </w:r>
      <w:r>
        <w:rPr>
          <w:i/>
          <w:vertAlign w:val="subscript"/>
        </w:rPr>
        <w:t>p</w:t>
      </w:r>
      <w:r>
        <w:rPr>
          <w:i/>
          <w:vertAlign w:val="superscript"/>
        </w:rPr>
        <w:t>2</w:t>
      </w:r>
      <w:r>
        <w:t xml:space="preserve"> = .118.</w:t>
      </w:r>
      <w:r>
        <w:rPr>
          <w:rFonts w:ascii="Times New Roman" w:hAnsi="Times New Roman" w:cs="Times New Roman"/>
        </w:rPr>
        <w:t xml:space="preserve"> These effects can be seen below in Table 1.</w:t>
      </w:r>
      <w:commentRangeStart w:id="64"/>
    </w:p>
    <w:tbl>
      <w:tblPr>
        <w:tblW w:w="90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10"/>
        <w:gridCol w:w="1427"/>
        <w:gridCol w:w="1024"/>
        <w:gridCol w:w="1408"/>
        <w:gridCol w:w="1024"/>
        <w:gridCol w:w="1024"/>
        <w:gridCol w:w="1469"/>
      </w:tblGrid>
      <w:tr w:rsidR="00BF54D7" w:rsidRPr="005A5D74" w14:paraId="2A5D6520" w14:textId="77777777" w:rsidTr="0033318D">
        <w:trPr>
          <w:cantSplit/>
        </w:trPr>
        <w:tc>
          <w:tcPr>
            <w:tcW w:w="9086" w:type="dxa"/>
            <w:gridSpan w:val="7"/>
            <w:tcBorders>
              <w:top w:val="nil"/>
              <w:left w:val="nil"/>
              <w:bottom w:val="nil"/>
              <w:right w:val="nil"/>
            </w:tcBorders>
            <w:shd w:val="clear" w:color="auto" w:fill="FFFFFF"/>
            <w:vAlign w:val="center"/>
          </w:tcPr>
          <w:p w14:paraId="4BFB2976" w14:textId="77777777" w:rsidR="00BF54D7" w:rsidRPr="00806F57" w:rsidRDefault="00BF54D7" w:rsidP="0033318D">
            <w:pPr>
              <w:autoSpaceDE w:val="0"/>
              <w:autoSpaceDN w:val="0"/>
              <w:adjustRightInd w:val="0"/>
              <w:spacing w:line="320" w:lineRule="atLeast"/>
              <w:ind w:right="60"/>
              <w:rPr>
                <w:rFonts w:ascii="Times New Roman" w:hAnsi="Times New Roman" w:cs="Times New Roman"/>
                <w:b/>
                <w:bCs/>
                <w:color w:val="010205"/>
              </w:rPr>
            </w:pPr>
            <w:commentRangeStart w:id="65"/>
            <w:r w:rsidRPr="00806F57">
              <w:rPr>
                <w:rFonts w:ascii="Times New Roman" w:hAnsi="Times New Roman" w:cs="Times New Roman"/>
                <w:b/>
                <w:bCs/>
                <w:color w:val="010205"/>
              </w:rPr>
              <w:t>Table 1</w:t>
            </w:r>
          </w:p>
          <w:p w14:paraId="7D7270C6" w14:textId="77777777" w:rsidR="00BF54D7" w:rsidRPr="00806F57" w:rsidRDefault="00BF54D7" w:rsidP="0033318D">
            <w:pPr>
              <w:autoSpaceDE w:val="0"/>
              <w:autoSpaceDN w:val="0"/>
              <w:adjustRightInd w:val="0"/>
              <w:spacing w:line="320" w:lineRule="atLeast"/>
              <w:ind w:left="60" w:right="60"/>
              <w:jc w:val="center"/>
              <w:rPr>
                <w:rFonts w:ascii="Times New Roman" w:hAnsi="Times New Roman" w:cs="Times New Roman"/>
                <w:color w:val="010205"/>
              </w:rPr>
            </w:pPr>
            <w:r w:rsidRPr="00806F57">
              <w:rPr>
                <w:rFonts w:ascii="Times New Roman" w:hAnsi="Times New Roman" w:cs="Times New Roman"/>
                <w:b/>
                <w:bCs/>
                <w:color w:val="010205"/>
              </w:rPr>
              <w:t>Tests of Between-Subjects Effects</w:t>
            </w:r>
          </w:p>
        </w:tc>
      </w:tr>
      <w:tr w:rsidR="00BF54D7" w:rsidRPr="005A5D74" w14:paraId="1E898052" w14:textId="77777777" w:rsidTr="0033318D">
        <w:trPr>
          <w:cantSplit/>
        </w:trPr>
        <w:tc>
          <w:tcPr>
            <w:tcW w:w="9086" w:type="dxa"/>
            <w:gridSpan w:val="7"/>
            <w:tcBorders>
              <w:top w:val="nil"/>
              <w:left w:val="nil"/>
              <w:bottom w:val="nil"/>
              <w:right w:val="nil"/>
            </w:tcBorders>
            <w:shd w:val="clear" w:color="auto" w:fill="FFFFFF"/>
            <w:vAlign w:val="bottom"/>
          </w:tcPr>
          <w:p w14:paraId="5BFD4694" w14:textId="77777777" w:rsidR="00BF54D7" w:rsidRPr="00806F57" w:rsidRDefault="00BF54D7" w:rsidP="0033318D">
            <w:pPr>
              <w:autoSpaceDE w:val="0"/>
              <w:autoSpaceDN w:val="0"/>
              <w:adjustRightInd w:val="0"/>
              <w:spacing w:line="320" w:lineRule="atLeast"/>
              <w:rPr>
                <w:rFonts w:ascii="Times New Roman" w:hAnsi="Times New Roman" w:cs="Times New Roman"/>
              </w:rPr>
            </w:pPr>
            <w:r w:rsidRPr="00806F57">
              <w:rPr>
                <w:rFonts w:ascii="Times New Roman" w:hAnsi="Times New Roman" w:cs="Times New Roman"/>
                <w:color w:val="010205"/>
                <w:shd w:val="clear" w:color="auto" w:fill="FFFFFF"/>
              </w:rPr>
              <w:t xml:space="preserve">Dependent Variable:   Unit4Post  </w:t>
            </w:r>
          </w:p>
        </w:tc>
      </w:tr>
      <w:tr w:rsidR="00BF54D7" w:rsidRPr="00171E2C" w14:paraId="617FDFFE" w14:textId="77777777" w:rsidTr="0033318D">
        <w:trPr>
          <w:cantSplit/>
        </w:trPr>
        <w:tc>
          <w:tcPr>
            <w:tcW w:w="1710" w:type="dxa"/>
            <w:tcBorders>
              <w:top w:val="nil"/>
              <w:left w:val="nil"/>
              <w:bottom w:val="single" w:sz="8" w:space="0" w:color="152935"/>
              <w:right w:val="nil"/>
            </w:tcBorders>
            <w:shd w:val="clear" w:color="auto" w:fill="FFFFFF"/>
            <w:vAlign w:val="bottom"/>
          </w:tcPr>
          <w:p w14:paraId="1C0C9A7D" w14:textId="77777777" w:rsidR="00BF54D7" w:rsidRPr="00171E2C" w:rsidRDefault="00BF54D7" w:rsidP="0033318D">
            <w:pPr>
              <w:autoSpaceDE w:val="0"/>
              <w:autoSpaceDN w:val="0"/>
              <w:adjustRightInd w:val="0"/>
              <w:spacing w:line="320" w:lineRule="atLeast"/>
              <w:ind w:left="60" w:right="60"/>
              <w:rPr>
                <w:rFonts w:ascii="Times New Roman" w:hAnsi="Times New Roman" w:cs="Times New Roman"/>
                <w:color w:val="000000" w:themeColor="text1"/>
              </w:rPr>
            </w:pPr>
            <w:r w:rsidRPr="00171E2C">
              <w:rPr>
                <w:rFonts w:ascii="Times New Roman" w:hAnsi="Times New Roman" w:cs="Times New Roman"/>
                <w:color w:val="000000" w:themeColor="text1"/>
              </w:rPr>
              <w:t>Source</w:t>
            </w:r>
          </w:p>
        </w:tc>
        <w:tc>
          <w:tcPr>
            <w:tcW w:w="1427" w:type="dxa"/>
            <w:tcBorders>
              <w:top w:val="nil"/>
              <w:left w:val="nil"/>
              <w:bottom w:val="single" w:sz="8" w:space="0" w:color="152935"/>
              <w:right w:val="single" w:sz="8" w:space="0" w:color="E0E0E0"/>
            </w:tcBorders>
            <w:shd w:val="clear" w:color="auto" w:fill="FFFFFF"/>
            <w:vAlign w:val="bottom"/>
          </w:tcPr>
          <w:p w14:paraId="2A8F78F1" w14:textId="77777777" w:rsidR="00BF54D7" w:rsidRPr="00171E2C" w:rsidRDefault="00BF54D7" w:rsidP="0033318D">
            <w:pPr>
              <w:autoSpaceDE w:val="0"/>
              <w:autoSpaceDN w:val="0"/>
              <w:adjustRightInd w:val="0"/>
              <w:spacing w:line="320" w:lineRule="atLeast"/>
              <w:ind w:left="60" w:right="60"/>
              <w:jc w:val="center"/>
              <w:rPr>
                <w:rFonts w:ascii="Times New Roman" w:hAnsi="Times New Roman" w:cs="Times New Roman"/>
                <w:color w:val="000000" w:themeColor="text1"/>
              </w:rPr>
            </w:pPr>
            <w:r w:rsidRPr="00171E2C">
              <w:rPr>
                <w:rFonts w:ascii="Times New Roman" w:hAnsi="Times New Roman" w:cs="Times New Roman"/>
                <w:color w:val="000000" w:themeColor="text1"/>
              </w:rPr>
              <w:t>Type III 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D1F6C9F" w14:textId="77777777" w:rsidR="00BF54D7" w:rsidRPr="00171E2C" w:rsidRDefault="00BF54D7" w:rsidP="0033318D">
            <w:pPr>
              <w:autoSpaceDE w:val="0"/>
              <w:autoSpaceDN w:val="0"/>
              <w:adjustRightInd w:val="0"/>
              <w:spacing w:line="320" w:lineRule="atLeast"/>
              <w:ind w:left="60" w:right="60"/>
              <w:jc w:val="center"/>
              <w:rPr>
                <w:rFonts w:ascii="Times New Roman" w:hAnsi="Times New Roman" w:cs="Times New Roman"/>
                <w:color w:val="000000" w:themeColor="text1"/>
              </w:rPr>
            </w:pPr>
            <w:r w:rsidRPr="00171E2C">
              <w:rPr>
                <w:rFonts w:ascii="Times New Roman" w:hAnsi="Times New Roman" w:cs="Times New Roman"/>
                <w:color w:val="000000" w:themeColor="text1"/>
              </w:rPr>
              <w:t>df</w:t>
            </w:r>
          </w:p>
        </w:tc>
        <w:tc>
          <w:tcPr>
            <w:tcW w:w="1408" w:type="dxa"/>
            <w:tcBorders>
              <w:top w:val="nil"/>
              <w:left w:val="single" w:sz="8" w:space="0" w:color="E0E0E0"/>
              <w:bottom w:val="single" w:sz="8" w:space="0" w:color="152935"/>
              <w:right w:val="single" w:sz="8" w:space="0" w:color="E0E0E0"/>
            </w:tcBorders>
            <w:shd w:val="clear" w:color="auto" w:fill="FFFFFF"/>
            <w:vAlign w:val="bottom"/>
          </w:tcPr>
          <w:p w14:paraId="1996FD03" w14:textId="77777777" w:rsidR="00BF54D7" w:rsidRPr="00171E2C" w:rsidRDefault="00BF54D7" w:rsidP="0033318D">
            <w:pPr>
              <w:autoSpaceDE w:val="0"/>
              <w:autoSpaceDN w:val="0"/>
              <w:adjustRightInd w:val="0"/>
              <w:spacing w:line="320" w:lineRule="atLeast"/>
              <w:ind w:left="60" w:right="60"/>
              <w:jc w:val="center"/>
              <w:rPr>
                <w:rFonts w:ascii="Times New Roman" w:hAnsi="Times New Roman" w:cs="Times New Roman"/>
                <w:color w:val="000000" w:themeColor="text1"/>
              </w:rPr>
            </w:pPr>
            <w:r w:rsidRPr="00171E2C">
              <w:rPr>
                <w:rFonts w:ascii="Times New Roman" w:hAnsi="Times New Roman" w:cs="Times New Roman"/>
                <w:color w:val="000000" w:themeColor="text1"/>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5075091F" w14:textId="77777777" w:rsidR="00BF54D7" w:rsidRPr="00171E2C" w:rsidRDefault="00BF54D7" w:rsidP="0033318D">
            <w:pPr>
              <w:autoSpaceDE w:val="0"/>
              <w:autoSpaceDN w:val="0"/>
              <w:adjustRightInd w:val="0"/>
              <w:spacing w:line="320" w:lineRule="atLeast"/>
              <w:ind w:left="60" w:right="60"/>
              <w:jc w:val="center"/>
              <w:rPr>
                <w:rFonts w:ascii="Times New Roman" w:hAnsi="Times New Roman" w:cs="Times New Roman"/>
                <w:color w:val="000000" w:themeColor="text1"/>
              </w:rPr>
            </w:pPr>
            <w:r w:rsidRPr="00171E2C">
              <w:rPr>
                <w:rFonts w:ascii="Times New Roman" w:hAnsi="Times New Roman" w:cs="Times New Roman"/>
                <w:color w:val="000000" w:themeColor="text1"/>
              </w:rPr>
              <w:t>F</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34EBCA78" w14:textId="77777777" w:rsidR="00BF54D7" w:rsidRPr="00171E2C" w:rsidRDefault="00BF54D7" w:rsidP="0033318D">
            <w:pPr>
              <w:autoSpaceDE w:val="0"/>
              <w:autoSpaceDN w:val="0"/>
              <w:adjustRightInd w:val="0"/>
              <w:spacing w:line="320" w:lineRule="atLeast"/>
              <w:ind w:left="60" w:right="60"/>
              <w:jc w:val="center"/>
              <w:rPr>
                <w:rFonts w:ascii="Times New Roman" w:hAnsi="Times New Roman" w:cs="Times New Roman"/>
                <w:color w:val="000000" w:themeColor="text1"/>
              </w:rPr>
            </w:pPr>
            <w:r w:rsidRPr="00171E2C">
              <w:rPr>
                <w:rFonts w:ascii="Times New Roman" w:hAnsi="Times New Roman" w:cs="Times New Roman"/>
                <w:color w:val="000000" w:themeColor="text1"/>
              </w:rPr>
              <w:t>Sig.</w:t>
            </w:r>
          </w:p>
        </w:tc>
        <w:tc>
          <w:tcPr>
            <w:tcW w:w="1469" w:type="dxa"/>
            <w:tcBorders>
              <w:top w:val="nil"/>
              <w:left w:val="single" w:sz="8" w:space="0" w:color="E0E0E0"/>
              <w:bottom w:val="single" w:sz="8" w:space="0" w:color="152935"/>
              <w:right w:val="nil"/>
            </w:tcBorders>
            <w:shd w:val="clear" w:color="auto" w:fill="FFFFFF"/>
            <w:vAlign w:val="bottom"/>
          </w:tcPr>
          <w:p w14:paraId="54C34020" w14:textId="77777777" w:rsidR="00BF54D7" w:rsidRPr="00171E2C" w:rsidRDefault="00BF54D7" w:rsidP="0033318D">
            <w:pPr>
              <w:autoSpaceDE w:val="0"/>
              <w:autoSpaceDN w:val="0"/>
              <w:adjustRightInd w:val="0"/>
              <w:spacing w:line="320" w:lineRule="atLeast"/>
              <w:ind w:left="60" w:right="60"/>
              <w:jc w:val="center"/>
              <w:rPr>
                <w:rFonts w:ascii="Times New Roman" w:hAnsi="Times New Roman" w:cs="Times New Roman"/>
                <w:color w:val="000000" w:themeColor="text1"/>
              </w:rPr>
            </w:pPr>
            <w:r w:rsidRPr="00171E2C">
              <w:rPr>
                <w:rFonts w:ascii="Times New Roman" w:hAnsi="Times New Roman" w:cs="Times New Roman"/>
                <w:color w:val="000000" w:themeColor="text1"/>
              </w:rPr>
              <w:t>Partial Eta Squared</w:t>
            </w:r>
          </w:p>
        </w:tc>
      </w:tr>
      <w:tr w:rsidR="00BF54D7" w:rsidRPr="00171E2C" w14:paraId="5C268B81" w14:textId="77777777" w:rsidTr="0033318D">
        <w:trPr>
          <w:cantSplit/>
        </w:trPr>
        <w:tc>
          <w:tcPr>
            <w:tcW w:w="1710" w:type="dxa"/>
            <w:tcBorders>
              <w:top w:val="single" w:sz="8" w:space="0" w:color="152935"/>
              <w:left w:val="nil"/>
              <w:bottom w:val="single" w:sz="8" w:space="0" w:color="AEAEAE"/>
              <w:right w:val="nil"/>
            </w:tcBorders>
            <w:shd w:val="clear" w:color="auto" w:fill="auto"/>
          </w:tcPr>
          <w:p w14:paraId="01C10159" w14:textId="77777777" w:rsidR="00BF54D7" w:rsidRPr="00171E2C" w:rsidRDefault="00BF54D7" w:rsidP="0033318D">
            <w:pPr>
              <w:autoSpaceDE w:val="0"/>
              <w:autoSpaceDN w:val="0"/>
              <w:adjustRightInd w:val="0"/>
              <w:spacing w:line="320" w:lineRule="atLeast"/>
              <w:ind w:left="60" w:right="60"/>
              <w:rPr>
                <w:rFonts w:ascii="Times New Roman" w:hAnsi="Times New Roman" w:cs="Times New Roman"/>
                <w:color w:val="000000" w:themeColor="text1"/>
              </w:rPr>
            </w:pPr>
            <w:r w:rsidRPr="00171E2C">
              <w:rPr>
                <w:rFonts w:ascii="Times New Roman" w:hAnsi="Times New Roman" w:cs="Times New Roman"/>
                <w:color w:val="000000" w:themeColor="text1"/>
              </w:rPr>
              <w:t>Corrected Model</w:t>
            </w:r>
          </w:p>
        </w:tc>
        <w:tc>
          <w:tcPr>
            <w:tcW w:w="1427" w:type="dxa"/>
            <w:tcBorders>
              <w:top w:val="single" w:sz="8" w:space="0" w:color="152935"/>
              <w:left w:val="nil"/>
              <w:bottom w:val="single" w:sz="8" w:space="0" w:color="AEAEAE"/>
              <w:right w:val="single" w:sz="8" w:space="0" w:color="E0E0E0"/>
            </w:tcBorders>
            <w:shd w:val="clear" w:color="auto" w:fill="FFFFFF"/>
          </w:tcPr>
          <w:p w14:paraId="645D604A"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9616.041</w:t>
            </w:r>
            <w:r w:rsidRPr="00171E2C">
              <w:rPr>
                <w:rFonts w:ascii="Times New Roman" w:hAnsi="Times New Roman" w:cs="Times New Roman"/>
                <w:color w:val="000000" w:themeColor="text1"/>
                <w:vertAlign w:val="superscript"/>
              </w:rPr>
              <w:t>a</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6D43D01F"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2</w:t>
            </w:r>
          </w:p>
        </w:tc>
        <w:tc>
          <w:tcPr>
            <w:tcW w:w="1408" w:type="dxa"/>
            <w:tcBorders>
              <w:top w:val="single" w:sz="8" w:space="0" w:color="152935"/>
              <w:left w:val="single" w:sz="8" w:space="0" w:color="E0E0E0"/>
              <w:bottom w:val="single" w:sz="8" w:space="0" w:color="AEAEAE"/>
              <w:right w:val="single" w:sz="8" w:space="0" w:color="E0E0E0"/>
            </w:tcBorders>
            <w:shd w:val="clear" w:color="auto" w:fill="FFFFFF"/>
          </w:tcPr>
          <w:p w14:paraId="5D9432EA"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4808.021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9722C61"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23.955</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4C1D31E5"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.000</w:t>
            </w:r>
          </w:p>
        </w:tc>
        <w:tc>
          <w:tcPr>
            <w:tcW w:w="1469" w:type="dxa"/>
            <w:tcBorders>
              <w:top w:val="single" w:sz="8" w:space="0" w:color="152935"/>
              <w:left w:val="single" w:sz="8" w:space="0" w:color="E0E0E0"/>
              <w:bottom w:val="single" w:sz="8" w:space="0" w:color="AEAEAE"/>
              <w:right w:val="nil"/>
            </w:tcBorders>
            <w:shd w:val="clear" w:color="auto" w:fill="FFFFFF"/>
          </w:tcPr>
          <w:p w14:paraId="171001EC"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.600</w:t>
            </w:r>
          </w:p>
        </w:tc>
      </w:tr>
      <w:tr w:rsidR="00BF54D7" w:rsidRPr="00171E2C" w14:paraId="5FDC9F56" w14:textId="77777777" w:rsidTr="0033318D">
        <w:trPr>
          <w:cantSplit/>
        </w:trPr>
        <w:tc>
          <w:tcPr>
            <w:tcW w:w="1710" w:type="dxa"/>
            <w:tcBorders>
              <w:top w:val="single" w:sz="8" w:space="0" w:color="AEAEAE"/>
              <w:left w:val="nil"/>
              <w:bottom w:val="single" w:sz="8" w:space="0" w:color="AEAEAE"/>
              <w:right w:val="nil"/>
            </w:tcBorders>
            <w:shd w:val="clear" w:color="auto" w:fill="auto"/>
          </w:tcPr>
          <w:p w14:paraId="4DC2CCB9" w14:textId="77777777" w:rsidR="00BF54D7" w:rsidRPr="00171E2C" w:rsidRDefault="00BF54D7" w:rsidP="0033318D">
            <w:pPr>
              <w:autoSpaceDE w:val="0"/>
              <w:autoSpaceDN w:val="0"/>
              <w:adjustRightInd w:val="0"/>
              <w:spacing w:line="320" w:lineRule="atLeast"/>
              <w:ind w:left="60" w:right="60"/>
              <w:rPr>
                <w:rFonts w:ascii="Times New Roman" w:hAnsi="Times New Roman" w:cs="Times New Roman"/>
                <w:color w:val="000000" w:themeColor="text1"/>
              </w:rPr>
            </w:pPr>
            <w:r w:rsidRPr="00171E2C">
              <w:rPr>
                <w:rFonts w:ascii="Times New Roman" w:hAnsi="Times New Roman" w:cs="Times New Roman"/>
                <w:color w:val="000000" w:themeColor="text1"/>
              </w:rPr>
              <w:t>Intercept</w:t>
            </w:r>
          </w:p>
        </w:tc>
        <w:tc>
          <w:tcPr>
            <w:tcW w:w="1427" w:type="dxa"/>
            <w:tcBorders>
              <w:top w:val="single" w:sz="8" w:space="0" w:color="AEAEAE"/>
              <w:left w:val="nil"/>
              <w:bottom w:val="single" w:sz="8" w:space="0" w:color="AEAEAE"/>
              <w:right w:val="single" w:sz="8" w:space="0" w:color="E0E0E0"/>
            </w:tcBorders>
            <w:shd w:val="clear" w:color="auto" w:fill="FFFFFF"/>
          </w:tcPr>
          <w:p w14:paraId="4534AE86"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5678.378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11811F1"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1</w:t>
            </w:r>
          </w:p>
        </w:tc>
        <w:tc>
          <w:tcPr>
            <w:tcW w:w="1408" w:type="dxa"/>
            <w:tcBorders>
              <w:top w:val="single" w:sz="8" w:space="0" w:color="AEAEAE"/>
              <w:left w:val="single" w:sz="8" w:space="0" w:color="E0E0E0"/>
              <w:bottom w:val="single" w:sz="8" w:space="0" w:color="AEAEAE"/>
              <w:right w:val="single" w:sz="8" w:space="0" w:color="E0E0E0"/>
            </w:tcBorders>
            <w:shd w:val="clear" w:color="auto" w:fill="FFFFFF"/>
          </w:tcPr>
          <w:p w14:paraId="6374F40F"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5678.378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8C3D56B"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28.292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BDF27EA"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.000</w:t>
            </w:r>
          </w:p>
        </w:tc>
        <w:tc>
          <w:tcPr>
            <w:tcW w:w="1469" w:type="dxa"/>
            <w:tcBorders>
              <w:top w:val="single" w:sz="8" w:space="0" w:color="AEAEAE"/>
              <w:left w:val="single" w:sz="8" w:space="0" w:color="E0E0E0"/>
              <w:bottom w:val="single" w:sz="8" w:space="0" w:color="AEAEAE"/>
              <w:right w:val="nil"/>
            </w:tcBorders>
            <w:shd w:val="clear" w:color="auto" w:fill="FFFFFF"/>
          </w:tcPr>
          <w:p w14:paraId="2B0AFEC5"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.469</w:t>
            </w:r>
          </w:p>
        </w:tc>
      </w:tr>
      <w:tr w:rsidR="00BF54D7" w:rsidRPr="00171E2C" w14:paraId="4721D535" w14:textId="77777777" w:rsidTr="0033318D">
        <w:trPr>
          <w:cantSplit/>
        </w:trPr>
        <w:tc>
          <w:tcPr>
            <w:tcW w:w="1710" w:type="dxa"/>
            <w:tcBorders>
              <w:top w:val="single" w:sz="8" w:space="0" w:color="AEAEAE"/>
              <w:left w:val="nil"/>
              <w:bottom w:val="single" w:sz="8" w:space="0" w:color="AEAEAE"/>
              <w:right w:val="nil"/>
            </w:tcBorders>
            <w:shd w:val="clear" w:color="auto" w:fill="auto"/>
          </w:tcPr>
          <w:p w14:paraId="2DD982EE" w14:textId="77777777" w:rsidR="00BF54D7" w:rsidRPr="00171E2C" w:rsidRDefault="00BF54D7" w:rsidP="0033318D">
            <w:pPr>
              <w:autoSpaceDE w:val="0"/>
              <w:autoSpaceDN w:val="0"/>
              <w:adjustRightInd w:val="0"/>
              <w:spacing w:line="320" w:lineRule="atLeast"/>
              <w:ind w:left="60" w:right="60"/>
              <w:rPr>
                <w:rFonts w:ascii="Times New Roman" w:hAnsi="Times New Roman" w:cs="Times New Roman"/>
                <w:color w:val="000000" w:themeColor="text1"/>
              </w:rPr>
            </w:pPr>
            <w:r w:rsidRPr="00171E2C">
              <w:rPr>
                <w:rFonts w:ascii="Times New Roman" w:hAnsi="Times New Roman" w:cs="Times New Roman"/>
                <w:color w:val="000000" w:themeColor="text1"/>
              </w:rPr>
              <w:t>Unit4Pre</w:t>
            </w:r>
          </w:p>
        </w:tc>
        <w:tc>
          <w:tcPr>
            <w:tcW w:w="1427" w:type="dxa"/>
            <w:tcBorders>
              <w:top w:val="single" w:sz="8" w:space="0" w:color="AEAEAE"/>
              <w:left w:val="nil"/>
              <w:bottom w:val="single" w:sz="8" w:space="0" w:color="AEAEAE"/>
              <w:right w:val="single" w:sz="8" w:space="0" w:color="E0E0E0"/>
            </w:tcBorders>
            <w:shd w:val="clear" w:color="auto" w:fill="FFFFFF"/>
          </w:tcPr>
          <w:p w14:paraId="0C80B264"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8217.154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0485635"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1</w:t>
            </w:r>
          </w:p>
        </w:tc>
        <w:tc>
          <w:tcPr>
            <w:tcW w:w="1408" w:type="dxa"/>
            <w:tcBorders>
              <w:top w:val="single" w:sz="8" w:space="0" w:color="AEAEAE"/>
              <w:left w:val="single" w:sz="8" w:space="0" w:color="E0E0E0"/>
              <w:bottom w:val="single" w:sz="8" w:space="0" w:color="AEAEAE"/>
              <w:right w:val="single" w:sz="8" w:space="0" w:color="E0E0E0"/>
            </w:tcBorders>
            <w:shd w:val="clear" w:color="auto" w:fill="FFFFFF"/>
          </w:tcPr>
          <w:p w14:paraId="32200BB7"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8217.154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126E4ADE"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40.941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C3AE2E4"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.000</w:t>
            </w:r>
          </w:p>
        </w:tc>
        <w:tc>
          <w:tcPr>
            <w:tcW w:w="1469" w:type="dxa"/>
            <w:tcBorders>
              <w:top w:val="single" w:sz="8" w:space="0" w:color="AEAEAE"/>
              <w:left w:val="single" w:sz="8" w:space="0" w:color="E0E0E0"/>
              <w:bottom w:val="single" w:sz="8" w:space="0" w:color="AEAEAE"/>
              <w:right w:val="nil"/>
            </w:tcBorders>
            <w:shd w:val="clear" w:color="auto" w:fill="FFFFFF"/>
          </w:tcPr>
          <w:p w14:paraId="6A1F202A"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.561</w:t>
            </w:r>
          </w:p>
        </w:tc>
      </w:tr>
      <w:tr w:rsidR="00BF54D7" w:rsidRPr="00171E2C" w14:paraId="136018F4" w14:textId="77777777" w:rsidTr="0033318D">
        <w:trPr>
          <w:cantSplit/>
        </w:trPr>
        <w:tc>
          <w:tcPr>
            <w:tcW w:w="1710" w:type="dxa"/>
            <w:tcBorders>
              <w:top w:val="single" w:sz="8" w:space="0" w:color="AEAEAE"/>
              <w:left w:val="nil"/>
              <w:bottom w:val="single" w:sz="8" w:space="0" w:color="AEAEAE"/>
              <w:right w:val="nil"/>
            </w:tcBorders>
            <w:shd w:val="clear" w:color="auto" w:fill="auto"/>
          </w:tcPr>
          <w:p w14:paraId="77FD25F2" w14:textId="77777777" w:rsidR="00BF54D7" w:rsidRPr="00171E2C" w:rsidRDefault="00BF54D7" w:rsidP="0033318D">
            <w:pPr>
              <w:autoSpaceDE w:val="0"/>
              <w:autoSpaceDN w:val="0"/>
              <w:adjustRightInd w:val="0"/>
              <w:spacing w:line="320" w:lineRule="atLeast"/>
              <w:ind w:left="60" w:right="60"/>
              <w:rPr>
                <w:rFonts w:ascii="Times New Roman" w:hAnsi="Times New Roman" w:cs="Times New Roman"/>
                <w:color w:val="000000" w:themeColor="text1"/>
              </w:rPr>
            </w:pPr>
            <w:r w:rsidRPr="00171E2C">
              <w:rPr>
                <w:rFonts w:ascii="Times New Roman" w:hAnsi="Times New Roman" w:cs="Times New Roman"/>
                <w:color w:val="000000" w:themeColor="text1"/>
              </w:rPr>
              <w:t>Group</w:t>
            </w:r>
          </w:p>
        </w:tc>
        <w:tc>
          <w:tcPr>
            <w:tcW w:w="1427" w:type="dxa"/>
            <w:tcBorders>
              <w:top w:val="single" w:sz="8" w:space="0" w:color="AEAEAE"/>
              <w:left w:val="nil"/>
              <w:bottom w:val="single" w:sz="8" w:space="0" w:color="AEAEAE"/>
              <w:right w:val="single" w:sz="8" w:space="0" w:color="E0E0E0"/>
            </w:tcBorders>
            <w:shd w:val="clear" w:color="auto" w:fill="auto"/>
          </w:tcPr>
          <w:p w14:paraId="45A5B0FF"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860.500</w:t>
            </w:r>
          </w:p>
        </w:tc>
        <w:tc>
          <w:tcPr>
            <w:tcW w:w="1024" w:type="dxa"/>
            <w:tcBorders>
              <w:top w:val="single" w:sz="8" w:space="0" w:color="AEAEAE"/>
              <w:left w:val="single" w:sz="8" w:space="0" w:color="E0E0E0"/>
              <w:bottom w:val="single" w:sz="8" w:space="0" w:color="AEAEAE"/>
              <w:right w:val="single" w:sz="8" w:space="0" w:color="E0E0E0"/>
            </w:tcBorders>
            <w:shd w:val="clear" w:color="auto" w:fill="auto"/>
          </w:tcPr>
          <w:p w14:paraId="0083F8B0"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1</w:t>
            </w:r>
          </w:p>
        </w:tc>
        <w:tc>
          <w:tcPr>
            <w:tcW w:w="1408" w:type="dxa"/>
            <w:tcBorders>
              <w:top w:val="single" w:sz="8" w:space="0" w:color="AEAEAE"/>
              <w:left w:val="single" w:sz="8" w:space="0" w:color="E0E0E0"/>
              <w:bottom w:val="single" w:sz="8" w:space="0" w:color="AEAEAE"/>
              <w:right w:val="single" w:sz="8" w:space="0" w:color="E0E0E0"/>
            </w:tcBorders>
            <w:shd w:val="clear" w:color="auto" w:fill="auto"/>
          </w:tcPr>
          <w:p w14:paraId="61E82771"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860.500</w:t>
            </w:r>
          </w:p>
        </w:tc>
        <w:tc>
          <w:tcPr>
            <w:tcW w:w="1024" w:type="dxa"/>
            <w:tcBorders>
              <w:top w:val="single" w:sz="8" w:space="0" w:color="AEAEAE"/>
              <w:left w:val="single" w:sz="8" w:space="0" w:color="E0E0E0"/>
              <w:bottom w:val="single" w:sz="8" w:space="0" w:color="AEAEAE"/>
              <w:right w:val="single" w:sz="8" w:space="0" w:color="E0E0E0"/>
            </w:tcBorders>
            <w:shd w:val="clear" w:color="auto" w:fill="auto"/>
          </w:tcPr>
          <w:p w14:paraId="223DFA0A"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4.287</w:t>
            </w:r>
          </w:p>
        </w:tc>
        <w:tc>
          <w:tcPr>
            <w:tcW w:w="1024" w:type="dxa"/>
            <w:tcBorders>
              <w:top w:val="single" w:sz="8" w:space="0" w:color="AEAEAE"/>
              <w:left w:val="single" w:sz="8" w:space="0" w:color="E0E0E0"/>
              <w:bottom w:val="single" w:sz="8" w:space="0" w:color="AEAEAE"/>
              <w:right w:val="single" w:sz="8" w:space="0" w:color="E0E0E0"/>
            </w:tcBorders>
            <w:shd w:val="clear" w:color="auto" w:fill="auto"/>
          </w:tcPr>
          <w:p w14:paraId="3EAE045C"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.047</w:t>
            </w:r>
          </w:p>
        </w:tc>
        <w:tc>
          <w:tcPr>
            <w:tcW w:w="1469" w:type="dxa"/>
            <w:tcBorders>
              <w:top w:val="single" w:sz="8" w:space="0" w:color="AEAEAE"/>
              <w:left w:val="single" w:sz="8" w:space="0" w:color="E0E0E0"/>
              <w:bottom w:val="single" w:sz="8" w:space="0" w:color="AEAEAE"/>
              <w:right w:val="nil"/>
            </w:tcBorders>
            <w:shd w:val="clear" w:color="auto" w:fill="auto"/>
          </w:tcPr>
          <w:p w14:paraId="34EA1623"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.118</w:t>
            </w:r>
          </w:p>
        </w:tc>
      </w:tr>
      <w:tr w:rsidR="00BF54D7" w:rsidRPr="00171E2C" w14:paraId="48C7CD76" w14:textId="77777777" w:rsidTr="0033318D">
        <w:trPr>
          <w:cantSplit/>
        </w:trPr>
        <w:tc>
          <w:tcPr>
            <w:tcW w:w="1710" w:type="dxa"/>
            <w:tcBorders>
              <w:top w:val="single" w:sz="8" w:space="0" w:color="AEAEAE"/>
              <w:left w:val="nil"/>
              <w:bottom w:val="single" w:sz="8" w:space="0" w:color="AEAEAE"/>
              <w:right w:val="nil"/>
            </w:tcBorders>
            <w:shd w:val="clear" w:color="auto" w:fill="auto"/>
          </w:tcPr>
          <w:p w14:paraId="68AA131E" w14:textId="77777777" w:rsidR="00BF54D7" w:rsidRPr="00171E2C" w:rsidRDefault="00BF54D7" w:rsidP="0033318D">
            <w:pPr>
              <w:autoSpaceDE w:val="0"/>
              <w:autoSpaceDN w:val="0"/>
              <w:adjustRightInd w:val="0"/>
              <w:spacing w:line="320" w:lineRule="atLeast"/>
              <w:ind w:left="60" w:right="60"/>
              <w:rPr>
                <w:rFonts w:ascii="Times New Roman" w:hAnsi="Times New Roman" w:cs="Times New Roman"/>
                <w:color w:val="000000" w:themeColor="text1"/>
              </w:rPr>
            </w:pPr>
            <w:r w:rsidRPr="00171E2C">
              <w:rPr>
                <w:rFonts w:ascii="Times New Roman" w:hAnsi="Times New Roman" w:cs="Times New Roman"/>
                <w:color w:val="000000" w:themeColor="text1"/>
              </w:rPr>
              <w:t>Error</w:t>
            </w:r>
          </w:p>
        </w:tc>
        <w:tc>
          <w:tcPr>
            <w:tcW w:w="1427" w:type="dxa"/>
            <w:tcBorders>
              <w:top w:val="single" w:sz="8" w:space="0" w:color="AEAEAE"/>
              <w:left w:val="nil"/>
              <w:bottom w:val="single" w:sz="8" w:space="0" w:color="AEAEAE"/>
              <w:right w:val="single" w:sz="8" w:space="0" w:color="E0E0E0"/>
            </w:tcBorders>
            <w:shd w:val="clear" w:color="auto" w:fill="auto"/>
          </w:tcPr>
          <w:p w14:paraId="5FAC54DE"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6422.702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hemeFill="background1"/>
          </w:tcPr>
          <w:p w14:paraId="7140A2DC"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32</w:t>
            </w:r>
          </w:p>
        </w:tc>
        <w:tc>
          <w:tcPr>
            <w:tcW w:w="1408" w:type="dxa"/>
            <w:tcBorders>
              <w:top w:val="single" w:sz="8" w:space="0" w:color="AEAEAE"/>
              <w:left w:val="single" w:sz="8" w:space="0" w:color="E0E0E0"/>
              <w:bottom w:val="single" w:sz="8" w:space="0" w:color="AEAEAE"/>
              <w:right w:val="single" w:sz="8" w:space="0" w:color="E0E0E0"/>
            </w:tcBorders>
            <w:shd w:val="clear" w:color="auto" w:fill="auto"/>
          </w:tcPr>
          <w:p w14:paraId="57B4C66F"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200.709</w:t>
            </w:r>
          </w:p>
        </w:tc>
        <w:tc>
          <w:tcPr>
            <w:tcW w:w="1024" w:type="dxa"/>
            <w:tcBorders>
              <w:top w:val="single" w:sz="8" w:space="0" w:color="AEAEAE"/>
              <w:left w:val="single" w:sz="8" w:space="0" w:color="E0E0E0"/>
              <w:bottom w:val="single" w:sz="8" w:space="0" w:color="AEAEAE"/>
              <w:right w:val="single" w:sz="8" w:space="0" w:color="E0E0E0"/>
            </w:tcBorders>
            <w:shd w:val="clear" w:color="auto" w:fill="auto"/>
            <w:vAlign w:val="center"/>
          </w:tcPr>
          <w:p w14:paraId="4D2D7B8C"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c>
          <w:tcPr>
            <w:tcW w:w="1024" w:type="dxa"/>
            <w:tcBorders>
              <w:top w:val="single" w:sz="8" w:space="0" w:color="AEAEAE"/>
              <w:left w:val="single" w:sz="8" w:space="0" w:color="E0E0E0"/>
              <w:bottom w:val="single" w:sz="8" w:space="0" w:color="AEAEAE"/>
              <w:right w:val="single" w:sz="8" w:space="0" w:color="E0E0E0"/>
            </w:tcBorders>
            <w:shd w:val="clear" w:color="auto" w:fill="auto"/>
            <w:vAlign w:val="center"/>
          </w:tcPr>
          <w:p w14:paraId="64E980ED"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c>
          <w:tcPr>
            <w:tcW w:w="1469" w:type="dxa"/>
            <w:tcBorders>
              <w:top w:val="single" w:sz="8" w:space="0" w:color="AEAEAE"/>
              <w:left w:val="single" w:sz="8" w:space="0" w:color="E0E0E0"/>
              <w:bottom w:val="single" w:sz="8" w:space="0" w:color="AEAEAE"/>
              <w:right w:val="nil"/>
            </w:tcBorders>
            <w:shd w:val="clear" w:color="auto" w:fill="auto"/>
            <w:vAlign w:val="center"/>
          </w:tcPr>
          <w:p w14:paraId="6D03E07B"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r>
      <w:tr w:rsidR="00BF54D7" w:rsidRPr="00171E2C" w14:paraId="65495B06" w14:textId="77777777" w:rsidTr="0033318D">
        <w:trPr>
          <w:cantSplit/>
        </w:trPr>
        <w:tc>
          <w:tcPr>
            <w:tcW w:w="1710" w:type="dxa"/>
            <w:tcBorders>
              <w:top w:val="single" w:sz="8" w:space="0" w:color="AEAEAE"/>
              <w:left w:val="nil"/>
              <w:bottom w:val="single" w:sz="8" w:space="0" w:color="AEAEAE"/>
              <w:right w:val="nil"/>
            </w:tcBorders>
            <w:shd w:val="clear" w:color="auto" w:fill="auto"/>
          </w:tcPr>
          <w:p w14:paraId="34220E98" w14:textId="77777777" w:rsidR="00BF54D7" w:rsidRPr="00171E2C" w:rsidRDefault="00BF54D7" w:rsidP="0033318D">
            <w:pPr>
              <w:autoSpaceDE w:val="0"/>
              <w:autoSpaceDN w:val="0"/>
              <w:adjustRightInd w:val="0"/>
              <w:spacing w:line="320" w:lineRule="atLeast"/>
              <w:ind w:left="60" w:right="60"/>
              <w:rPr>
                <w:rFonts w:ascii="Times New Roman" w:hAnsi="Times New Roman" w:cs="Times New Roman"/>
                <w:color w:val="000000" w:themeColor="text1"/>
              </w:rPr>
            </w:pPr>
            <w:r w:rsidRPr="00171E2C">
              <w:rPr>
                <w:rFonts w:ascii="Times New Roman" w:hAnsi="Times New Roman" w:cs="Times New Roman"/>
                <w:color w:val="000000" w:themeColor="text1"/>
              </w:rPr>
              <w:t>Total</w:t>
            </w:r>
          </w:p>
        </w:tc>
        <w:tc>
          <w:tcPr>
            <w:tcW w:w="1427" w:type="dxa"/>
            <w:tcBorders>
              <w:top w:val="single" w:sz="8" w:space="0" w:color="AEAEAE"/>
              <w:left w:val="nil"/>
              <w:bottom w:val="single" w:sz="8" w:space="0" w:color="AEAEAE"/>
              <w:right w:val="single" w:sz="8" w:space="0" w:color="E0E0E0"/>
            </w:tcBorders>
            <w:shd w:val="clear" w:color="auto" w:fill="auto"/>
          </w:tcPr>
          <w:p w14:paraId="1996B82F"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199935.000</w:t>
            </w:r>
          </w:p>
        </w:tc>
        <w:tc>
          <w:tcPr>
            <w:tcW w:w="1024" w:type="dxa"/>
            <w:tcBorders>
              <w:top w:val="single" w:sz="8" w:space="0" w:color="AEAEAE"/>
              <w:left w:val="single" w:sz="8" w:space="0" w:color="E0E0E0"/>
              <w:bottom w:val="single" w:sz="8" w:space="0" w:color="AEAEAE"/>
              <w:right w:val="single" w:sz="8" w:space="0" w:color="E0E0E0"/>
            </w:tcBorders>
            <w:shd w:val="clear" w:color="auto" w:fill="auto"/>
          </w:tcPr>
          <w:p w14:paraId="4624AA2E"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35</w:t>
            </w:r>
          </w:p>
        </w:tc>
        <w:tc>
          <w:tcPr>
            <w:tcW w:w="1408" w:type="dxa"/>
            <w:tcBorders>
              <w:top w:val="single" w:sz="8" w:space="0" w:color="AEAEAE"/>
              <w:left w:val="single" w:sz="8" w:space="0" w:color="E0E0E0"/>
              <w:bottom w:val="single" w:sz="8" w:space="0" w:color="AEAEAE"/>
              <w:right w:val="single" w:sz="8" w:space="0" w:color="E0E0E0"/>
            </w:tcBorders>
            <w:shd w:val="clear" w:color="auto" w:fill="auto"/>
            <w:vAlign w:val="center"/>
          </w:tcPr>
          <w:p w14:paraId="07A18F04"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c>
          <w:tcPr>
            <w:tcW w:w="1024" w:type="dxa"/>
            <w:tcBorders>
              <w:top w:val="single" w:sz="8" w:space="0" w:color="AEAEAE"/>
              <w:left w:val="single" w:sz="8" w:space="0" w:color="E0E0E0"/>
              <w:bottom w:val="single" w:sz="8" w:space="0" w:color="AEAEAE"/>
              <w:right w:val="single" w:sz="8" w:space="0" w:color="E0E0E0"/>
            </w:tcBorders>
            <w:shd w:val="clear" w:color="auto" w:fill="auto"/>
            <w:vAlign w:val="center"/>
          </w:tcPr>
          <w:p w14:paraId="5BF839EF"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c>
          <w:tcPr>
            <w:tcW w:w="1024" w:type="dxa"/>
            <w:tcBorders>
              <w:top w:val="single" w:sz="8" w:space="0" w:color="AEAEAE"/>
              <w:left w:val="single" w:sz="8" w:space="0" w:color="E0E0E0"/>
              <w:bottom w:val="single" w:sz="8" w:space="0" w:color="AEAEAE"/>
              <w:right w:val="single" w:sz="8" w:space="0" w:color="E0E0E0"/>
            </w:tcBorders>
            <w:shd w:val="clear" w:color="auto" w:fill="auto"/>
            <w:vAlign w:val="center"/>
          </w:tcPr>
          <w:p w14:paraId="5CD3697A"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c>
          <w:tcPr>
            <w:tcW w:w="1469" w:type="dxa"/>
            <w:tcBorders>
              <w:top w:val="single" w:sz="8" w:space="0" w:color="AEAEAE"/>
              <w:left w:val="single" w:sz="8" w:space="0" w:color="E0E0E0"/>
              <w:bottom w:val="single" w:sz="8" w:space="0" w:color="AEAEAE"/>
              <w:right w:val="nil"/>
            </w:tcBorders>
            <w:shd w:val="clear" w:color="auto" w:fill="auto"/>
            <w:vAlign w:val="center"/>
          </w:tcPr>
          <w:p w14:paraId="35825D7D"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r>
      <w:tr w:rsidR="00BF54D7" w:rsidRPr="00171E2C" w14:paraId="755A7171" w14:textId="77777777" w:rsidTr="0033318D">
        <w:trPr>
          <w:cantSplit/>
        </w:trPr>
        <w:tc>
          <w:tcPr>
            <w:tcW w:w="1710" w:type="dxa"/>
            <w:tcBorders>
              <w:top w:val="single" w:sz="8" w:space="0" w:color="AEAEAE"/>
              <w:left w:val="nil"/>
              <w:bottom w:val="single" w:sz="8" w:space="0" w:color="152935"/>
              <w:right w:val="nil"/>
            </w:tcBorders>
            <w:shd w:val="clear" w:color="auto" w:fill="auto"/>
          </w:tcPr>
          <w:p w14:paraId="4A35F47C" w14:textId="77777777" w:rsidR="00BF54D7" w:rsidRPr="00171E2C" w:rsidRDefault="00BF54D7" w:rsidP="0033318D">
            <w:pPr>
              <w:autoSpaceDE w:val="0"/>
              <w:autoSpaceDN w:val="0"/>
              <w:adjustRightInd w:val="0"/>
              <w:spacing w:line="320" w:lineRule="atLeast"/>
              <w:ind w:left="60" w:right="60"/>
              <w:rPr>
                <w:rFonts w:ascii="Times New Roman" w:hAnsi="Times New Roman" w:cs="Times New Roman"/>
                <w:color w:val="000000" w:themeColor="text1"/>
              </w:rPr>
            </w:pPr>
            <w:r w:rsidRPr="00171E2C">
              <w:rPr>
                <w:rFonts w:ascii="Times New Roman" w:hAnsi="Times New Roman" w:cs="Times New Roman"/>
                <w:color w:val="000000" w:themeColor="text1"/>
              </w:rPr>
              <w:t>Corrected Total</w:t>
            </w:r>
          </w:p>
        </w:tc>
        <w:tc>
          <w:tcPr>
            <w:tcW w:w="1427" w:type="dxa"/>
            <w:tcBorders>
              <w:top w:val="single" w:sz="8" w:space="0" w:color="AEAEAE"/>
              <w:left w:val="nil"/>
              <w:bottom w:val="single" w:sz="8" w:space="0" w:color="152935"/>
              <w:right w:val="single" w:sz="8" w:space="0" w:color="E0E0E0"/>
            </w:tcBorders>
            <w:shd w:val="clear" w:color="auto" w:fill="auto"/>
          </w:tcPr>
          <w:p w14:paraId="12F103D4"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16038.743</w:t>
            </w:r>
          </w:p>
        </w:tc>
        <w:tc>
          <w:tcPr>
            <w:tcW w:w="1024" w:type="dxa"/>
            <w:tcBorders>
              <w:top w:val="single" w:sz="8" w:space="0" w:color="AEAEAE"/>
              <w:left w:val="single" w:sz="8" w:space="0" w:color="E0E0E0"/>
              <w:bottom w:val="single" w:sz="8" w:space="0" w:color="152935"/>
              <w:right w:val="single" w:sz="8" w:space="0" w:color="E0E0E0"/>
            </w:tcBorders>
            <w:shd w:val="clear" w:color="auto" w:fill="auto"/>
          </w:tcPr>
          <w:p w14:paraId="432C9A22" w14:textId="77777777" w:rsidR="00BF54D7" w:rsidRPr="00171E2C" w:rsidRDefault="00BF54D7" w:rsidP="0033318D">
            <w:pPr>
              <w:autoSpaceDE w:val="0"/>
              <w:autoSpaceDN w:val="0"/>
              <w:adjustRightInd w:val="0"/>
              <w:spacing w:line="320" w:lineRule="atLeast"/>
              <w:ind w:left="60" w:right="60"/>
              <w:jc w:val="right"/>
              <w:rPr>
                <w:rFonts w:ascii="Times New Roman" w:hAnsi="Times New Roman" w:cs="Times New Roman"/>
                <w:color w:val="000000" w:themeColor="text1"/>
              </w:rPr>
            </w:pPr>
            <w:r w:rsidRPr="00171E2C">
              <w:rPr>
                <w:rFonts w:ascii="Times New Roman" w:hAnsi="Times New Roman" w:cs="Times New Roman"/>
                <w:color w:val="000000" w:themeColor="text1"/>
              </w:rPr>
              <w:t>34</w:t>
            </w:r>
          </w:p>
        </w:tc>
        <w:tc>
          <w:tcPr>
            <w:tcW w:w="1408" w:type="dxa"/>
            <w:tcBorders>
              <w:top w:val="single" w:sz="8" w:space="0" w:color="AEAEAE"/>
              <w:left w:val="single" w:sz="8" w:space="0" w:color="E0E0E0"/>
              <w:bottom w:val="single" w:sz="8" w:space="0" w:color="152935"/>
              <w:right w:val="single" w:sz="8" w:space="0" w:color="E0E0E0"/>
            </w:tcBorders>
            <w:shd w:val="clear" w:color="auto" w:fill="auto"/>
            <w:vAlign w:val="center"/>
          </w:tcPr>
          <w:p w14:paraId="2121D415"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c>
          <w:tcPr>
            <w:tcW w:w="1024" w:type="dxa"/>
            <w:tcBorders>
              <w:top w:val="single" w:sz="8" w:space="0" w:color="AEAEAE"/>
              <w:left w:val="single" w:sz="8" w:space="0" w:color="E0E0E0"/>
              <w:bottom w:val="single" w:sz="8" w:space="0" w:color="152935"/>
              <w:right w:val="single" w:sz="8" w:space="0" w:color="E0E0E0"/>
            </w:tcBorders>
            <w:shd w:val="clear" w:color="auto" w:fill="auto"/>
            <w:vAlign w:val="center"/>
          </w:tcPr>
          <w:p w14:paraId="29D1F948"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c>
          <w:tcPr>
            <w:tcW w:w="1024" w:type="dxa"/>
            <w:tcBorders>
              <w:top w:val="single" w:sz="8" w:space="0" w:color="AEAEAE"/>
              <w:left w:val="single" w:sz="8" w:space="0" w:color="E0E0E0"/>
              <w:bottom w:val="single" w:sz="8" w:space="0" w:color="152935"/>
              <w:right w:val="single" w:sz="8" w:space="0" w:color="E0E0E0"/>
            </w:tcBorders>
            <w:shd w:val="clear" w:color="auto" w:fill="auto"/>
            <w:vAlign w:val="center"/>
          </w:tcPr>
          <w:p w14:paraId="7754F5DA"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c>
          <w:tcPr>
            <w:tcW w:w="1469" w:type="dxa"/>
            <w:tcBorders>
              <w:top w:val="single" w:sz="8" w:space="0" w:color="AEAEAE"/>
              <w:left w:val="single" w:sz="8" w:space="0" w:color="E0E0E0"/>
              <w:bottom w:val="single" w:sz="8" w:space="0" w:color="152935"/>
              <w:right w:val="nil"/>
            </w:tcBorders>
            <w:shd w:val="clear" w:color="auto" w:fill="auto"/>
            <w:vAlign w:val="center"/>
          </w:tcPr>
          <w:p w14:paraId="11689CF7" w14:textId="77777777" w:rsidR="00BF54D7" w:rsidRPr="00171E2C" w:rsidRDefault="00BF54D7" w:rsidP="0033318D">
            <w:pPr>
              <w:autoSpaceDE w:val="0"/>
              <w:autoSpaceDN w:val="0"/>
              <w:adjustRightInd w:val="0"/>
              <w:rPr>
                <w:rFonts w:ascii="Times New Roman" w:hAnsi="Times New Roman" w:cs="Times New Roman"/>
                <w:color w:val="000000" w:themeColor="text1"/>
              </w:rPr>
            </w:pPr>
          </w:p>
        </w:tc>
      </w:tr>
      <w:tr w:rsidR="00BF54D7" w:rsidRPr="00171E2C" w14:paraId="1AD829B7" w14:textId="77777777" w:rsidTr="0033318D">
        <w:trPr>
          <w:cantSplit/>
        </w:trPr>
        <w:tc>
          <w:tcPr>
            <w:tcW w:w="9086" w:type="dxa"/>
            <w:gridSpan w:val="7"/>
            <w:tcBorders>
              <w:top w:val="nil"/>
              <w:left w:val="nil"/>
              <w:bottom w:val="nil"/>
              <w:right w:val="nil"/>
            </w:tcBorders>
            <w:shd w:val="clear" w:color="auto" w:fill="auto"/>
          </w:tcPr>
          <w:p w14:paraId="29BEE15B" w14:textId="77777777" w:rsidR="00BF54D7" w:rsidRPr="00171E2C" w:rsidRDefault="00BF54D7" w:rsidP="0033318D">
            <w:pPr>
              <w:autoSpaceDE w:val="0"/>
              <w:autoSpaceDN w:val="0"/>
              <w:adjustRightInd w:val="0"/>
              <w:spacing w:line="320" w:lineRule="atLeast"/>
              <w:ind w:left="60" w:right="60"/>
              <w:rPr>
                <w:rFonts w:ascii="Times New Roman" w:hAnsi="Times New Roman" w:cs="Times New Roman"/>
                <w:color w:val="000000" w:themeColor="text1"/>
              </w:rPr>
            </w:pPr>
            <w:r w:rsidRPr="00171E2C">
              <w:rPr>
                <w:rFonts w:ascii="Times New Roman" w:hAnsi="Times New Roman" w:cs="Times New Roman"/>
                <w:color w:val="000000" w:themeColor="text1"/>
              </w:rPr>
              <w:t>a. R Squared = .600 (Adjusted R Squared = .575)</w:t>
            </w:r>
          </w:p>
        </w:tc>
      </w:tr>
    </w:tbl>
    <w:p w14:paraId="71C51A28"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 xml:space="preserve"> </w:t>
      </w:r>
      <w:commentRangeEnd w:id="64"/>
      <w:r w:rsidR="002D629B">
        <w:rPr>
          <w:rStyle w:val="CommentReference"/>
        </w:rPr>
        <w:commentReference w:id="64"/>
      </w:r>
      <w:commentRangeEnd w:id="65"/>
      <w:r w:rsidR="00430BC0">
        <w:rPr>
          <w:rStyle w:val="CommentReference"/>
        </w:rPr>
        <w:commentReference w:id="65"/>
      </w:r>
    </w:p>
    <w:p w14:paraId="31897814"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Students receiving traditional instruction indicated a significant increase in scores on the math assessment (</w:t>
      </w:r>
      <w:r>
        <w:rPr>
          <w:rFonts w:ascii="Times New Roman" w:hAnsi="Times New Roman" w:cs="Times New Roman"/>
          <w:i/>
        </w:rPr>
        <w:t>M</w:t>
      </w:r>
      <w:r>
        <w:rPr>
          <w:rFonts w:ascii="Times New Roman" w:hAnsi="Times New Roman" w:cs="Times New Roman"/>
        </w:rPr>
        <w:t xml:space="preserve"> = 79.38, </w:t>
      </w:r>
      <w:r>
        <w:rPr>
          <w:rFonts w:ascii="Times New Roman" w:hAnsi="Times New Roman" w:cs="Times New Roman"/>
          <w:i/>
        </w:rPr>
        <w:t xml:space="preserve">SD </w:t>
      </w:r>
      <w:r>
        <w:rPr>
          <w:rFonts w:ascii="Times New Roman" w:hAnsi="Times New Roman" w:cs="Times New Roman"/>
        </w:rPr>
        <w:t xml:space="preserve">= 15.85) when compared to the students that received IC-JPA </w:t>
      </w:r>
      <w:r>
        <w:rPr>
          <w:rFonts w:ascii="Times New Roman" w:hAnsi="Times New Roman" w:cs="Times New Roman"/>
        </w:rPr>
        <w:lastRenderedPageBreak/>
        <w:t>instruction (</w:t>
      </w:r>
      <w:r>
        <w:rPr>
          <w:rFonts w:ascii="Times New Roman" w:hAnsi="Times New Roman" w:cs="Times New Roman"/>
          <w:i/>
        </w:rPr>
        <w:t>M</w:t>
      </w:r>
      <w:r>
        <w:rPr>
          <w:rFonts w:ascii="Times New Roman" w:hAnsi="Times New Roman" w:cs="Times New Roman"/>
        </w:rPr>
        <w:t xml:space="preserve"> = 66.68, </w:t>
      </w:r>
      <w:r>
        <w:rPr>
          <w:rFonts w:ascii="Times New Roman" w:hAnsi="Times New Roman" w:cs="Times New Roman"/>
          <w:i/>
        </w:rPr>
        <w:t>SD</w:t>
      </w:r>
      <w:r>
        <w:rPr>
          <w:rFonts w:ascii="Times New Roman" w:hAnsi="Times New Roman" w:cs="Times New Roman"/>
        </w:rPr>
        <w:t xml:space="preserve"> = 24.58). Based on these scores, the treatment was ineffective in stimulating math learning. </w:t>
      </w:r>
    </w:p>
    <w:p w14:paraId="01D06160" w14:textId="77777777" w:rsidR="00BF54D7" w:rsidRPr="005D1F0F" w:rsidRDefault="00BF54D7" w:rsidP="00BF54D7">
      <w:pPr>
        <w:spacing w:line="480" w:lineRule="auto"/>
        <w:rPr>
          <w:rFonts w:ascii="Times New Roman" w:hAnsi="Times New Roman" w:cs="Times New Roman"/>
        </w:rPr>
      </w:pPr>
      <w:r>
        <w:rPr>
          <w:rFonts w:ascii="Times New Roman" w:hAnsi="Times New Roman" w:cs="Times New Roman"/>
          <w:b/>
        </w:rPr>
        <w:t xml:space="preserve">Academic Language </w:t>
      </w:r>
    </w:p>
    <w:p w14:paraId="323445A4"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r>
      <w:commentRangeStart w:id="66"/>
      <w:r>
        <w:rPr>
          <w:rFonts w:ascii="Times New Roman" w:hAnsi="Times New Roman" w:cs="Times New Roman"/>
        </w:rPr>
        <w:t xml:space="preserve">In order to measure the impact of academic language usage in the content area of math, an ANCOVA analysis was conducted. The Unit 4 language usage posttest score was entered as the dependent variable, condition as the grouping variable, and Unit 4 language usage pretest score as the covariate. When controlling for the initial language usage, the result was </w:t>
      </w:r>
      <w:r w:rsidRPr="00175785">
        <w:rPr>
          <w:rFonts w:ascii="Times New Roman" w:hAnsi="Times New Roman" w:cs="Times New Roman"/>
          <w:i/>
        </w:rPr>
        <w:t>F</w:t>
      </w:r>
      <w:r>
        <w:rPr>
          <w:rFonts w:ascii="Times New Roman" w:hAnsi="Times New Roman" w:cs="Times New Roman"/>
        </w:rPr>
        <w:t xml:space="preserve">(1,32) = .011, </w:t>
      </w:r>
      <w:r>
        <w:rPr>
          <w:rFonts w:ascii="Times New Roman" w:hAnsi="Times New Roman" w:cs="Times New Roman"/>
          <w:i/>
        </w:rPr>
        <w:t>p</w:t>
      </w:r>
      <w:r>
        <w:rPr>
          <w:rFonts w:ascii="Times New Roman" w:hAnsi="Times New Roman" w:cs="Times New Roman"/>
        </w:rPr>
        <w:t xml:space="preserve"> = .919. </w:t>
      </w:r>
      <w:r w:rsidRPr="00175785">
        <w:rPr>
          <w:rFonts w:ascii="Times New Roman" w:hAnsi="Times New Roman" w:cs="Times New Roman"/>
        </w:rPr>
        <w:t>These results indicate that there was no</w:t>
      </w:r>
      <w:r>
        <w:rPr>
          <w:rFonts w:ascii="Times New Roman" w:hAnsi="Times New Roman" w:cs="Times New Roman"/>
        </w:rPr>
        <w:t>t a</w:t>
      </w:r>
      <w:r w:rsidRPr="00175785">
        <w:rPr>
          <w:rFonts w:ascii="Times New Roman" w:hAnsi="Times New Roman" w:cs="Times New Roman"/>
        </w:rPr>
        <w:t xml:space="preserve"> statistically sign</w:t>
      </w:r>
      <w:r>
        <w:rPr>
          <w:rFonts w:ascii="Times New Roman" w:hAnsi="Times New Roman" w:cs="Times New Roman"/>
        </w:rPr>
        <w:t xml:space="preserve">ificant difference in correct academic language usage </w:t>
      </w:r>
      <w:r w:rsidRPr="00175785">
        <w:rPr>
          <w:rFonts w:ascii="Times New Roman" w:hAnsi="Times New Roman" w:cs="Times New Roman"/>
        </w:rPr>
        <w:t>between the two groups.</w:t>
      </w:r>
      <w:r>
        <w:rPr>
          <w:rFonts w:ascii="Times New Roman" w:hAnsi="Times New Roman" w:cs="Times New Roman"/>
        </w:rPr>
        <w:t xml:space="preserve"> </w:t>
      </w:r>
      <w:commentRangeEnd w:id="66"/>
      <w:r w:rsidR="00430BC0">
        <w:rPr>
          <w:rStyle w:val="CommentReference"/>
        </w:rPr>
        <w:commentReference w:id="66"/>
      </w:r>
    </w:p>
    <w:p w14:paraId="1A606D0A"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 xml:space="preserve">Student Engagement </w:t>
      </w:r>
    </w:p>
    <w:p w14:paraId="0043D58E"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Student engagement was measured through qualitative notetaking in both classes by an external teacher, twice a week throughout the eight weeks of the intervention. When determining the effects that IC-JPA’s had on student engagement, similar behaviors emerged between the two groups. These behaviors and their occurrences showed the frequency of disengaged behaviors and consisted of crying, off-topic conversations, tattling, and redirections given. The frequency of behaviors can be seen in the following charts in Table 2:</w:t>
      </w:r>
      <w:commentRangeStart w:id="67"/>
    </w:p>
    <w:p w14:paraId="45644F8C"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Table 2: Engagement Patterns</w:t>
      </w:r>
    </w:p>
    <w:p w14:paraId="344C9916" w14:textId="77777777" w:rsidR="00BF54D7" w:rsidRPr="00171E2C" w:rsidRDefault="00BF54D7" w:rsidP="00BF54D7">
      <w:pPr>
        <w:spacing w:line="480" w:lineRule="auto"/>
        <w:rPr>
          <w:rFonts w:ascii="Times New Roman" w:hAnsi="Times New Roman" w:cs="Times New Roman"/>
          <w:b/>
        </w:rPr>
      </w:pPr>
      <w:r>
        <w:rPr>
          <w:rFonts w:ascii="Times New Roman" w:hAnsi="Times New Roman" w:cs="Times New Roman"/>
          <w:b/>
          <w:noProof/>
        </w:rPr>
        <w:drawing>
          <wp:inline distT="0" distB="0" distL="0" distR="0" wp14:anchorId="1ABDB751" wp14:editId="7B2E60E2">
            <wp:extent cx="2908935" cy="198353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4-21 at 8.42.37 AM.png"/>
                    <pic:cNvPicPr/>
                  </pic:nvPicPr>
                  <pic:blipFill>
                    <a:blip r:embed="rId24">
                      <a:extLst>
                        <a:ext uri="{28A0092B-C50C-407E-A947-70E740481C1C}">
                          <a14:useLocalDpi xmlns:a14="http://schemas.microsoft.com/office/drawing/2010/main" val="0"/>
                        </a:ext>
                      </a:extLst>
                    </a:blip>
                    <a:stretch>
                      <a:fillRect/>
                    </a:stretch>
                  </pic:blipFill>
                  <pic:spPr>
                    <a:xfrm>
                      <a:off x="0" y="0"/>
                      <a:ext cx="2941156" cy="2005510"/>
                    </a:xfrm>
                    <a:prstGeom prst="rect">
                      <a:avLst/>
                    </a:prstGeom>
                  </pic:spPr>
                </pic:pic>
              </a:graphicData>
            </a:graphic>
          </wp:inline>
        </w:drawing>
      </w:r>
      <w:r>
        <w:rPr>
          <w:rFonts w:ascii="Times New Roman" w:hAnsi="Times New Roman" w:cs="Times New Roman"/>
          <w:b/>
          <w:noProof/>
        </w:rPr>
        <w:drawing>
          <wp:inline distT="0" distB="0" distL="0" distR="0" wp14:anchorId="3D47C2BA" wp14:editId="05062088">
            <wp:extent cx="2938145" cy="1825897"/>
            <wp:effectExtent l="0" t="0" r="825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0-04-21 at 8.44.33 AM.png"/>
                    <pic:cNvPicPr/>
                  </pic:nvPicPr>
                  <pic:blipFill>
                    <a:blip r:embed="rId25">
                      <a:extLst>
                        <a:ext uri="{28A0092B-C50C-407E-A947-70E740481C1C}">
                          <a14:useLocalDpi xmlns:a14="http://schemas.microsoft.com/office/drawing/2010/main" val="0"/>
                        </a:ext>
                      </a:extLst>
                    </a:blip>
                    <a:stretch>
                      <a:fillRect/>
                    </a:stretch>
                  </pic:blipFill>
                  <pic:spPr>
                    <a:xfrm>
                      <a:off x="0" y="0"/>
                      <a:ext cx="2981867" cy="1853068"/>
                    </a:xfrm>
                    <a:prstGeom prst="rect">
                      <a:avLst/>
                    </a:prstGeom>
                  </pic:spPr>
                </pic:pic>
              </a:graphicData>
            </a:graphic>
          </wp:inline>
        </w:drawing>
      </w:r>
    </w:p>
    <w:p w14:paraId="7999A014" w14:textId="77777777" w:rsidR="00BF54D7" w:rsidRDefault="00BF54D7" w:rsidP="00BF54D7">
      <w:pPr>
        <w:spacing w:line="480" w:lineRule="auto"/>
        <w:rPr>
          <w:rFonts w:ascii="Times New Roman" w:hAnsi="Times New Roman" w:cs="Times New Roman"/>
        </w:rPr>
      </w:pPr>
      <w:r>
        <w:rPr>
          <w:rFonts w:ascii="Times New Roman" w:hAnsi="Times New Roman" w:cs="Times New Roman"/>
          <w:noProof/>
        </w:rPr>
        <w:lastRenderedPageBreak/>
        <w:drawing>
          <wp:inline distT="0" distB="0" distL="0" distR="0" wp14:anchorId="571AB568" wp14:editId="36AE32DE">
            <wp:extent cx="2908935" cy="1844675"/>
            <wp:effectExtent l="0" t="0" r="1206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0-04-21 at 8.45.35 AM.png"/>
                    <pic:cNvPicPr/>
                  </pic:nvPicPr>
                  <pic:blipFill>
                    <a:blip r:embed="rId26">
                      <a:extLst>
                        <a:ext uri="{28A0092B-C50C-407E-A947-70E740481C1C}">
                          <a14:useLocalDpi xmlns:a14="http://schemas.microsoft.com/office/drawing/2010/main" val="0"/>
                        </a:ext>
                      </a:extLst>
                    </a:blip>
                    <a:stretch>
                      <a:fillRect/>
                    </a:stretch>
                  </pic:blipFill>
                  <pic:spPr>
                    <a:xfrm>
                      <a:off x="0" y="0"/>
                      <a:ext cx="2921011" cy="1852333"/>
                    </a:xfrm>
                    <a:prstGeom prst="rect">
                      <a:avLst/>
                    </a:prstGeom>
                  </pic:spPr>
                </pic:pic>
              </a:graphicData>
            </a:graphic>
          </wp:inline>
        </w:drawing>
      </w:r>
      <w:r>
        <w:rPr>
          <w:rFonts w:ascii="Times New Roman" w:hAnsi="Times New Roman" w:cs="Times New Roman"/>
          <w:noProof/>
        </w:rPr>
        <w:drawing>
          <wp:inline distT="0" distB="0" distL="0" distR="0" wp14:anchorId="53E2518E" wp14:editId="2C5F856F">
            <wp:extent cx="2965393" cy="1801314"/>
            <wp:effectExtent l="0" t="0" r="6985"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0-04-21 at 8.46.38 AM.png"/>
                    <pic:cNvPicPr/>
                  </pic:nvPicPr>
                  <pic:blipFill>
                    <a:blip r:embed="rId27">
                      <a:extLst>
                        <a:ext uri="{28A0092B-C50C-407E-A947-70E740481C1C}">
                          <a14:useLocalDpi xmlns:a14="http://schemas.microsoft.com/office/drawing/2010/main" val="0"/>
                        </a:ext>
                      </a:extLst>
                    </a:blip>
                    <a:stretch>
                      <a:fillRect/>
                    </a:stretch>
                  </pic:blipFill>
                  <pic:spPr>
                    <a:xfrm>
                      <a:off x="0" y="0"/>
                      <a:ext cx="2997809" cy="1821005"/>
                    </a:xfrm>
                    <a:prstGeom prst="rect">
                      <a:avLst/>
                    </a:prstGeom>
                  </pic:spPr>
                </pic:pic>
              </a:graphicData>
            </a:graphic>
          </wp:inline>
        </w:drawing>
      </w:r>
      <w:commentRangeEnd w:id="67"/>
      <w:r w:rsidR="00D07AA5">
        <w:rPr>
          <w:rStyle w:val="CommentReference"/>
        </w:rPr>
        <w:commentReference w:id="67"/>
      </w:r>
    </w:p>
    <w:p w14:paraId="159F1D39"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The charts indicate that the treatment group began with higher occurrences of disengaged behavior in all categories when compared to the control group. As the intervention progressed, these occurrences decreased. When looking at the </w:t>
      </w:r>
      <w:r w:rsidRPr="004736C9">
        <w:rPr>
          <w:rFonts w:ascii="Times New Roman" w:hAnsi="Times New Roman" w:cs="Times New Roman"/>
          <w:highlight w:val="yellow"/>
          <w:rPrChange w:id="68" w:author="Author">
            <w:rPr>
              <w:rFonts w:ascii="Times New Roman" w:hAnsi="Times New Roman" w:cs="Times New Roman"/>
            </w:rPr>
          </w:rPrChange>
        </w:rPr>
        <w:t>comparison</w:t>
      </w:r>
      <w:r>
        <w:rPr>
          <w:rFonts w:ascii="Times New Roman" w:hAnsi="Times New Roman" w:cs="Times New Roman"/>
        </w:rPr>
        <w:t xml:space="preserve"> group, the frequencies of disengagement maintained a consistent level throughout the eight weeks. From observing the behaviors at the latter end of the study</w:t>
      </w:r>
      <w:r w:rsidRPr="00445075">
        <w:rPr>
          <w:rFonts w:ascii="Times New Roman" w:hAnsi="Times New Roman" w:cs="Times New Roman"/>
        </w:rPr>
        <w:t>, it can be concluded that the IC-JPA intervention increased student engagement when compared to traditional instruction.</w:t>
      </w:r>
      <w:r>
        <w:rPr>
          <w:rFonts w:ascii="Times New Roman" w:hAnsi="Times New Roman" w:cs="Times New Roman"/>
        </w:rPr>
        <w:t xml:space="preserve"> This is an incongruent finding because typically the more engaged students are, the better they score on assessments. This was not the case of the current study.</w:t>
      </w:r>
    </w:p>
    <w:p w14:paraId="1430D439"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Another pattern that was noticed in behavior was the frequency of redirections given by the teacher versus redirections given from students to other students in their groups. These patterns can be seen in Table 3.</w:t>
      </w:r>
    </w:p>
    <w:p w14:paraId="304A513F"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Table 3: Redirection Patterns</w:t>
      </w:r>
    </w:p>
    <w:p w14:paraId="2E1B9CC1" w14:textId="77777777" w:rsidR="00BF54D7" w:rsidRPr="00753A2A" w:rsidRDefault="00BF54D7" w:rsidP="00BF54D7">
      <w:pPr>
        <w:spacing w:line="480" w:lineRule="auto"/>
        <w:rPr>
          <w:rFonts w:ascii="Times New Roman" w:hAnsi="Times New Roman" w:cs="Times New Roman"/>
          <w:b/>
        </w:rPr>
      </w:pPr>
      <w:r>
        <w:rPr>
          <w:rFonts w:ascii="Times New Roman" w:hAnsi="Times New Roman" w:cs="Times New Roman"/>
          <w:b/>
          <w:noProof/>
        </w:rPr>
        <w:drawing>
          <wp:inline distT="0" distB="0" distL="0" distR="0" wp14:anchorId="678ECCC9" wp14:editId="6C533693">
            <wp:extent cx="2908935" cy="1789461"/>
            <wp:effectExtent l="0" t="0" r="1206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4-21 at 8.48.13 AM.png"/>
                    <pic:cNvPicPr/>
                  </pic:nvPicPr>
                  <pic:blipFill>
                    <a:blip r:embed="rId28">
                      <a:extLst>
                        <a:ext uri="{28A0092B-C50C-407E-A947-70E740481C1C}">
                          <a14:useLocalDpi xmlns:a14="http://schemas.microsoft.com/office/drawing/2010/main" val="0"/>
                        </a:ext>
                      </a:extLst>
                    </a:blip>
                    <a:stretch>
                      <a:fillRect/>
                    </a:stretch>
                  </pic:blipFill>
                  <pic:spPr>
                    <a:xfrm>
                      <a:off x="0" y="0"/>
                      <a:ext cx="2913918" cy="1792526"/>
                    </a:xfrm>
                    <a:prstGeom prst="rect">
                      <a:avLst/>
                    </a:prstGeom>
                  </pic:spPr>
                </pic:pic>
              </a:graphicData>
            </a:graphic>
          </wp:inline>
        </w:drawing>
      </w:r>
      <w:r>
        <w:rPr>
          <w:rFonts w:ascii="Times New Roman" w:hAnsi="Times New Roman" w:cs="Times New Roman"/>
          <w:b/>
        </w:rPr>
        <w:t xml:space="preserve"> </w:t>
      </w:r>
      <w:r>
        <w:rPr>
          <w:rFonts w:ascii="Times New Roman" w:hAnsi="Times New Roman" w:cs="Times New Roman"/>
          <w:b/>
          <w:noProof/>
        </w:rPr>
        <w:drawing>
          <wp:inline distT="0" distB="0" distL="0" distR="0" wp14:anchorId="4F619365" wp14:editId="6D607C67">
            <wp:extent cx="2776048" cy="1700711"/>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0-04-21 at 8.48.19 AM.png"/>
                    <pic:cNvPicPr/>
                  </pic:nvPicPr>
                  <pic:blipFill>
                    <a:blip r:embed="rId29">
                      <a:extLst>
                        <a:ext uri="{28A0092B-C50C-407E-A947-70E740481C1C}">
                          <a14:useLocalDpi xmlns:a14="http://schemas.microsoft.com/office/drawing/2010/main" val="0"/>
                        </a:ext>
                      </a:extLst>
                    </a:blip>
                    <a:stretch>
                      <a:fillRect/>
                    </a:stretch>
                  </pic:blipFill>
                  <pic:spPr>
                    <a:xfrm>
                      <a:off x="0" y="0"/>
                      <a:ext cx="2785022" cy="1706209"/>
                    </a:xfrm>
                    <a:prstGeom prst="rect">
                      <a:avLst/>
                    </a:prstGeom>
                  </pic:spPr>
                </pic:pic>
              </a:graphicData>
            </a:graphic>
          </wp:inline>
        </w:drawing>
      </w:r>
    </w:p>
    <w:p w14:paraId="74595ACC"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lastRenderedPageBreak/>
        <w:t xml:space="preserve">When comparing the two groups and the number of redirections needed, it was noted that in the treatment group, the number of redirections needed by the teacher decreased, while the number of redirections from the students increased. </w:t>
      </w:r>
      <w:r w:rsidRPr="00D63E16">
        <w:rPr>
          <w:rFonts w:ascii="Times New Roman" w:hAnsi="Times New Roman" w:cs="Times New Roman"/>
        </w:rPr>
        <w:t>This indicates that students increased their self-autonomy, showing ownership and reliance upon one another as the intervention continued.</w:t>
      </w:r>
    </w:p>
    <w:p w14:paraId="22FD3747"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 xml:space="preserve">Again, this is an unusual finding. Though the treatment group increased engagement and autonomy, the comparison group learned substantially more. This increase of engagement may have come from the student interest in conversational goals and using the sentence stems. It was noted that students used these materials frequently when speaking, but the depth of math discussion did not follow. </w:t>
      </w:r>
    </w:p>
    <w:p w14:paraId="0B584507" w14:textId="77777777" w:rsidR="00BF54D7" w:rsidRDefault="00BF54D7" w:rsidP="00BF54D7">
      <w:pPr>
        <w:spacing w:line="480" w:lineRule="auto"/>
        <w:rPr>
          <w:rFonts w:ascii="Times New Roman" w:hAnsi="Times New Roman" w:cs="Times New Roman"/>
        </w:rPr>
      </w:pPr>
    </w:p>
    <w:p w14:paraId="673E594F" w14:textId="77777777" w:rsidR="00BF54D7" w:rsidRPr="00D63E16" w:rsidRDefault="00BF54D7" w:rsidP="00BF54D7">
      <w:pPr>
        <w:spacing w:line="480" w:lineRule="auto"/>
        <w:jc w:val="center"/>
        <w:rPr>
          <w:rFonts w:ascii="Times New Roman" w:hAnsi="Times New Roman" w:cs="Times New Roman"/>
        </w:rPr>
      </w:pPr>
      <w:r>
        <w:rPr>
          <w:rFonts w:ascii="Times New Roman" w:hAnsi="Times New Roman" w:cs="Times New Roman"/>
          <w:b/>
        </w:rPr>
        <w:t>Discussion</w:t>
      </w:r>
    </w:p>
    <w:p w14:paraId="5DF52695" w14:textId="77777777" w:rsidR="00BF54D7" w:rsidRPr="00D63E16"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This research was conducted in order to investigate the effects that the IC-JPA intervention had on students’ academic achievement, academic language usage, and engagement in the subject area of math when compared to students exposed to traditional group instruction. It was hypothesized that IC-JPAs would increase academic achievement, academic language usage, and student engagement. </w:t>
      </w:r>
      <w:commentRangeStart w:id="69"/>
      <w:r w:rsidRPr="00D63E16">
        <w:rPr>
          <w:rFonts w:ascii="Times New Roman" w:hAnsi="Times New Roman" w:cs="Times New Roman"/>
        </w:rPr>
        <w:t>Results</w:t>
      </w:r>
      <w:r>
        <w:rPr>
          <w:rFonts w:ascii="Times New Roman" w:hAnsi="Times New Roman" w:cs="Times New Roman"/>
        </w:rPr>
        <w:t xml:space="preserve"> </w:t>
      </w:r>
      <w:r w:rsidRPr="00D63E16">
        <w:rPr>
          <w:rFonts w:ascii="Times New Roman" w:hAnsi="Times New Roman" w:cs="Times New Roman"/>
        </w:rPr>
        <w:t>showed that this intervention did not increase academic achieve</w:t>
      </w:r>
      <w:r>
        <w:rPr>
          <w:rFonts w:ascii="Times New Roman" w:hAnsi="Times New Roman" w:cs="Times New Roman"/>
        </w:rPr>
        <w:t>ment or academic language usage</w:t>
      </w:r>
      <w:r w:rsidRPr="00D63E16">
        <w:rPr>
          <w:rFonts w:ascii="Times New Roman" w:hAnsi="Times New Roman" w:cs="Times New Roman"/>
        </w:rPr>
        <w:t xml:space="preserve"> but did increase student engagement. </w:t>
      </w:r>
      <w:commentRangeEnd w:id="69"/>
      <w:r w:rsidR="0093465A">
        <w:rPr>
          <w:rStyle w:val="CommentReference"/>
        </w:rPr>
        <w:commentReference w:id="69"/>
      </w:r>
    </w:p>
    <w:p w14:paraId="20D5F7C6" w14:textId="77777777" w:rsidR="00BF54D7" w:rsidRDefault="00BF54D7" w:rsidP="00BF54D7">
      <w:pPr>
        <w:spacing w:line="480" w:lineRule="auto"/>
        <w:ind w:firstLine="720"/>
        <w:rPr>
          <w:rFonts w:ascii="Times New Roman" w:hAnsi="Times New Roman" w:cs="Times New Roman"/>
        </w:rPr>
      </w:pPr>
      <w:r w:rsidRPr="00BF1F84">
        <w:rPr>
          <w:rFonts w:ascii="Times New Roman" w:hAnsi="Times New Roman" w:cs="Times New Roman"/>
        </w:rPr>
        <w:t>The findings from the current study related to student academic achievement suggest that IC-JPAs were not beneficial for student</w:t>
      </w:r>
      <w:r>
        <w:rPr>
          <w:rFonts w:ascii="Times New Roman" w:hAnsi="Times New Roman" w:cs="Times New Roman"/>
        </w:rPr>
        <w:t>s</w:t>
      </w:r>
      <w:r w:rsidRPr="00BF1F84">
        <w:rPr>
          <w:rFonts w:ascii="Times New Roman" w:hAnsi="Times New Roman" w:cs="Times New Roman"/>
        </w:rPr>
        <w:t xml:space="preserve"> in the subject are of math. The students who received instruction through IC-JPA</w:t>
      </w:r>
      <w:r>
        <w:rPr>
          <w:rFonts w:ascii="Times New Roman" w:hAnsi="Times New Roman" w:cs="Times New Roman"/>
        </w:rPr>
        <w:t xml:space="preserve">s as a group, scored lower on the posttest than the group that received traditional instruction. This shows a lack of student growth in math skills from the use of IC-JPA’s. Again, these findings contrast many of the results from similar studies. August et al. (2014) researched the influence that IC-JPAs have on ELL students in their literacy </w:t>
      </w:r>
      <w:r>
        <w:rPr>
          <w:rFonts w:ascii="Times New Roman" w:hAnsi="Times New Roman" w:cs="Times New Roman"/>
        </w:rPr>
        <w:lastRenderedPageBreak/>
        <w:t xml:space="preserve">understandings and ability to apply those understandings in different subject areas, such as science. It was found that students who were involved in joint productive activities were better able to decipher text for understanding when given different informational pieces. Similar to the previous study mentioned, Saunders (1999) found an increase in reading scores when students were involved in IC-JPAs. Though the findings of the current study were not indicative of the success of IC-JPAs in the subject area of math, it is possible that this intervention may have a more substantial impact when used in literacy and reading. </w:t>
      </w:r>
    </w:p>
    <w:p w14:paraId="4B8F3202"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Similar to academic achievement, student growth in this study related to academic language usage was not affected by the treatment. Research implemented by Hackling et al. (2011), emphasized the importance of providing open-ended questions. The findings of his study showed that the use of open-ended questions during instruction increased student academic language recognition and usage in the subject of reading. These results parallel the findings of August et al. (2014) that IC-JPAs were found to be effective in reading. Therefore, the findings of the current study do not mean that IC-JPA’s are entirely ineffective, though. They may be effective in other subject areas and environments. </w:t>
      </w:r>
    </w:p>
    <w:p w14:paraId="4F7E50B7" w14:textId="77777777" w:rsidR="00BF54D7" w:rsidRDefault="00BF54D7" w:rsidP="00BF54D7">
      <w:pPr>
        <w:spacing w:line="480" w:lineRule="auto"/>
        <w:rPr>
          <w:rFonts w:ascii="Times New Roman" w:hAnsi="Times New Roman" w:cs="Times New Roman"/>
        </w:rPr>
      </w:pPr>
      <w:r>
        <w:rPr>
          <w:rFonts w:ascii="Times New Roman" w:hAnsi="Times New Roman" w:cs="Times New Roman"/>
        </w:rPr>
        <w:tab/>
        <w:t xml:space="preserve">The results from student engagement confirmed the hypothesis that IC-JPAs would increase student engagement. Findings indicated that engagement increased as the intervention progressed. Additionally, students took responsibility for their participation by redirecting other students in their groups to stay on task throughout the activities. These findings are similar to those of </w:t>
      </w:r>
      <w:proofErr w:type="spellStart"/>
      <w:r>
        <w:rPr>
          <w:rFonts w:ascii="Times New Roman" w:hAnsi="Times New Roman" w:cs="Times New Roman"/>
        </w:rPr>
        <w:t>Dornyei</w:t>
      </w:r>
      <w:proofErr w:type="spellEnd"/>
      <w:r>
        <w:rPr>
          <w:rFonts w:ascii="Times New Roman" w:hAnsi="Times New Roman" w:cs="Times New Roman"/>
        </w:rPr>
        <w:t xml:space="preserve"> and </w:t>
      </w:r>
      <w:proofErr w:type="spellStart"/>
      <w:r>
        <w:rPr>
          <w:rFonts w:ascii="Times New Roman" w:hAnsi="Times New Roman" w:cs="Times New Roman"/>
        </w:rPr>
        <w:t>Csizer</w:t>
      </w:r>
      <w:proofErr w:type="spellEnd"/>
      <w:r>
        <w:rPr>
          <w:rFonts w:ascii="Times New Roman" w:hAnsi="Times New Roman" w:cs="Times New Roman"/>
        </w:rPr>
        <w:t xml:space="preserve"> (1998), which indicated that the use of intentional group discussions in student-led tasks in combination with student-created conversational goals increase student engagement. Again, these results are highly unusual. When student engagement increases, it is typical to coincide with an increase in academic achievement. This was not the case in the </w:t>
      </w:r>
      <w:r>
        <w:rPr>
          <w:rFonts w:ascii="Times New Roman" w:hAnsi="Times New Roman" w:cs="Times New Roman"/>
        </w:rPr>
        <w:lastRenderedPageBreak/>
        <w:t>current study. Engagement was observed when strategy groups were occurring. Mini-lessons, one-on-one help, and the closing were not accounted for. The anomaly in results may have come from the quality of the additional segments received by the comparison group, as the teacher in the treatment group was unable to assist students one-on-one as frequently throughout the treatment. Additionally, at the beginning of study, it was observed how frequently the teacher had to stop instruction to redirect the off-task behaviors. This can be very distracting for students. The time being taken away from instruction towards the first half of the study to adjust student behaviors and expectations may have also led to the strange results of this study.</w:t>
      </w:r>
    </w:p>
    <w:p w14:paraId="545CCACC" w14:textId="77777777" w:rsidR="00BF54D7" w:rsidRDefault="00BF54D7" w:rsidP="00BF54D7">
      <w:pPr>
        <w:spacing w:line="480" w:lineRule="auto"/>
        <w:rPr>
          <w:rFonts w:ascii="Times New Roman" w:hAnsi="Times New Roman" w:cs="Times New Roman"/>
        </w:rPr>
      </w:pPr>
    </w:p>
    <w:p w14:paraId="06DCE93A" w14:textId="77777777" w:rsidR="00BF54D7" w:rsidRDefault="00BF54D7" w:rsidP="00BF54D7">
      <w:pPr>
        <w:spacing w:line="480" w:lineRule="auto"/>
        <w:rPr>
          <w:rFonts w:ascii="Times New Roman" w:hAnsi="Times New Roman" w:cs="Times New Roman"/>
        </w:rPr>
      </w:pPr>
    </w:p>
    <w:p w14:paraId="3BEB5C17" w14:textId="77777777" w:rsidR="00BF54D7" w:rsidRDefault="00BF54D7" w:rsidP="00BF54D7">
      <w:pPr>
        <w:spacing w:line="480" w:lineRule="auto"/>
        <w:rPr>
          <w:rFonts w:ascii="Times New Roman" w:hAnsi="Times New Roman" w:cs="Times New Roman"/>
        </w:rPr>
      </w:pPr>
      <w:r>
        <w:rPr>
          <w:rFonts w:ascii="Times New Roman" w:hAnsi="Times New Roman" w:cs="Times New Roman"/>
          <w:b/>
        </w:rPr>
        <w:t>Limitations</w:t>
      </w:r>
    </w:p>
    <w:p w14:paraId="4F38AF81"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With the hypothesis that IC-JPAs would increase academic achievement, academic language usage, and student engagement, the only hypothesis that was confirmed was the increase in student engagement. There are several limitations that occurred throughout the study.</w:t>
      </w:r>
    </w:p>
    <w:p w14:paraId="4CB1B6D6" w14:textId="77777777" w:rsidR="00BF54D7" w:rsidRDefault="00BF54D7" w:rsidP="00BF54D7">
      <w:pPr>
        <w:spacing w:line="480" w:lineRule="auto"/>
        <w:ind w:firstLine="720"/>
        <w:rPr>
          <w:rFonts w:ascii="Times New Roman" w:hAnsi="Times New Roman" w:cs="Times New Roman"/>
        </w:rPr>
      </w:pPr>
      <w:commentRangeStart w:id="70"/>
      <w:r>
        <w:rPr>
          <w:rFonts w:ascii="Times New Roman" w:hAnsi="Times New Roman" w:cs="Times New Roman"/>
        </w:rPr>
        <w:t xml:space="preserve">This action research was limited by the small sample size. This study consisted of 39 participants, split between two first grade classrooms. Prior research done on IC-JPAs contained the population of entire schools, and in some cases, counties. </w:t>
      </w:r>
      <w:commentRangeEnd w:id="70"/>
      <w:r w:rsidR="00626F33">
        <w:rPr>
          <w:rStyle w:val="CommentReference"/>
        </w:rPr>
        <w:commentReference w:id="70"/>
      </w:r>
    </w:p>
    <w:p w14:paraId="58C01AD0"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Additionally, the length of the intervention and data collection was a short duration of eight weeks. Other studies that found increases in academic achievement and language usages lasted several months, some being the length of the school year (Opitz et al. 2018.,Portes et al. 2016). Within the eight weeks of the current study, it was planned to have two pretests and two posttests, Unit 4 and Unit 5, to collect additional data to determine the effects of the intervention. </w:t>
      </w:r>
      <w:commentRangeStart w:id="71"/>
      <w:r>
        <w:rPr>
          <w:rFonts w:ascii="Times New Roman" w:hAnsi="Times New Roman" w:cs="Times New Roman"/>
        </w:rPr>
        <w:t xml:space="preserve">The week of the Unit 5 posttest, the state of Georgia closed all schools due to the pandemic of </w:t>
      </w:r>
      <w:r>
        <w:rPr>
          <w:rFonts w:ascii="Times New Roman" w:hAnsi="Times New Roman" w:cs="Times New Roman"/>
        </w:rPr>
        <w:lastRenderedPageBreak/>
        <w:t xml:space="preserve">the COVID-19 virus. Due to these closures, the data and materials that were collected from Unit 5 were unusable. The second pretest and posttest intended to determine additional effects of academic achievement and academic language usage were no longer viable, therefore limiting the amount of data collected. </w:t>
      </w:r>
      <w:commentRangeEnd w:id="71"/>
      <w:r w:rsidR="00414204">
        <w:rPr>
          <w:rStyle w:val="CommentReference"/>
        </w:rPr>
        <w:commentReference w:id="71"/>
      </w:r>
    </w:p>
    <w:p w14:paraId="5CD18D0E"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Implications and Future Research</w:t>
      </w:r>
    </w:p>
    <w:p w14:paraId="6E1D36B6" w14:textId="77777777" w:rsidR="00BF54D7" w:rsidRDefault="00BF54D7" w:rsidP="00BF54D7">
      <w:pPr>
        <w:spacing w:line="48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T</w:t>
      </w:r>
      <w:r w:rsidRPr="008F5A17">
        <w:rPr>
          <w:rFonts w:ascii="Times New Roman" w:hAnsi="Times New Roman" w:cs="Times New Roman"/>
        </w:rPr>
        <w:t>he IC-JPA intervention did not show success in</w:t>
      </w:r>
      <w:r>
        <w:rPr>
          <w:rFonts w:ascii="Times New Roman" w:hAnsi="Times New Roman" w:cs="Times New Roman"/>
        </w:rPr>
        <w:t xml:space="preserve"> achievement and language usage. In education, this is the primary goal of teaching, to create academic growth and teach children. This did not occur from this study. Students showed no academic success from the use of this intervention.</w:t>
      </w:r>
      <w:r w:rsidRPr="008F5A17">
        <w:rPr>
          <w:rFonts w:ascii="Times New Roman" w:hAnsi="Times New Roman" w:cs="Times New Roman"/>
        </w:rPr>
        <w:t xml:space="preserve"> </w:t>
      </w:r>
      <w:r>
        <w:rPr>
          <w:rFonts w:ascii="Times New Roman" w:hAnsi="Times New Roman" w:cs="Times New Roman"/>
        </w:rPr>
        <w:t>Outside of academic success, students have social-emotional needs. IC-JPAs</w:t>
      </w:r>
      <w:r w:rsidRPr="008F5A17">
        <w:rPr>
          <w:rFonts w:ascii="Times New Roman" w:hAnsi="Times New Roman" w:cs="Times New Roman"/>
        </w:rPr>
        <w:t xml:space="preserve"> did show positive results for student engagement</w:t>
      </w:r>
      <w:r>
        <w:rPr>
          <w:rFonts w:ascii="Times New Roman" w:hAnsi="Times New Roman" w:cs="Times New Roman"/>
        </w:rPr>
        <w:t xml:space="preserve"> and willingness to work with their peers through respectful conversation</w:t>
      </w:r>
      <w:r w:rsidRPr="008F5A17">
        <w:rPr>
          <w:rFonts w:ascii="Times New Roman" w:hAnsi="Times New Roman" w:cs="Times New Roman"/>
        </w:rPr>
        <w:t xml:space="preserve">. </w:t>
      </w:r>
      <w:r>
        <w:rPr>
          <w:rFonts w:ascii="Times New Roman" w:hAnsi="Times New Roman" w:cs="Times New Roman"/>
        </w:rPr>
        <w:t xml:space="preserve">This increase of engagement is beneficial for future research, indicating that when students participate in collaborative work, engagement and participation increase. Though participation increased, it resulted in no academic growth. This instructional strategy should be used with caution when teaching academic material and may be better suited for teaching conversational skills and social-emotional needs. </w:t>
      </w:r>
      <w:r w:rsidRPr="008F5A17">
        <w:rPr>
          <w:rFonts w:ascii="Times New Roman" w:hAnsi="Times New Roman" w:cs="Times New Roman"/>
        </w:rPr>
        <w:t>In education today, there is a gap between teaching social emotional skills and academics in one cohesive activity (Mellon et al. 2019). The findings from the student engagement piece of this study are important for future research in this area by showing that elementary-aged students are capable of making conversati</w:t>
      </w:r>
      <w:r>
        <w:rPr>
          <w:rFonts w:ascii="Times New Roman" w:hAnsi="Times New Roman" w:cs="Times New Roman"/>
        </w:rPr>
        <w:t xml:space="preserve">onal goals, creating </w:t>
      </w:r>
      <w:proofErr w:type="spellStart"/>
      <w:r>
        <w:rPr>
          <w:rFonts w:ascii="Times New Roman" w:hAnsi="Times New Roman" w:cs="Times New Roman"/>
        </w:rPr>
        <w:t>normalities</w:t>
      </w:r>
      <w:proofErr w:type="spellEnd"/>
      <w:r w:rsidRPr="008F5A17">
        <w:rPr>
          <w:rFonts w:ascii="Times New Roman" w:hAnsi="Times New Roman" w:cs="Times New Roman"/>
        </w:rPr>
        <w:t xml:space="preserve"> for social interactions, and holding one another accountable in a positive light.</w:t>
      </w:r>
      <w:r>
        <w:rPr>
          <w:rFonts w:ascii="Times New Roman" w:hAnsi="Times New Roman" w:cs="Times New Roman"/>
        </w:rPr>
        <w:t xml:space="preserve"> It would be beneficial for future research if the duration of the study could be extended to determine additional effects of the intervention.  </w:t>
      </w:r>
    </w:p>
    <w:p w14:paraId="71C8E225" w14:textId="77777777" w:rsidR="00BF54D7" w:rsidRDefault="00BF54D7" w:rsidP="00BF54D7">
      <w:pPr>
        <w:spacing w:line="480" w:lineRule="auto"/>
        <w:ind w:firstLine="720"/>
        <w:rPr>
          <w:rFonts w:ascii="Times New Roman" w:hAnsi="Times New Roman" w:cs="Times New Roman"/>
        </w:rPr>
      </w:pPr>
      <w:r>
        <w:rPr>
          <w:rFonts w:ascii="Times New Roman" w:hAnsi="Times New Roman" w:cs="Times New Roman"/>
        </w:rPr>
        <w:t xml:space="preserve">In terms of achievement and language usage, future research is needed in the use of IC-JPAs in the subject of math without the limitations of the current study. Research done by </w:t>
      </w:r>
      <w:proofErr w:type="spellStart"/>
      <w:r>
        <w:rPr>
          <w:rFonts w:ascii="Times New Roman" w:hAnsi="Times New Roman" w:cs="Times New Roman"/>
        </w:rPr>
        <w:lastRenderedPageBreak/>
        <w:t>Drageset</w:t>
      </w:r>
      <w:proofErr w:type="spellEnd"/>
      <w:r>
        <w:rPr>
          <w:rFonts w:ascii="Times New Roman" w:hAnsi="Times New Roman" w:cs="Times New Roman"/>
        </w:rPr>
        <w:t xml:space="preserve"> (2015) found positive changes in student discourse in math through the use of student-led collaborative activities. Additionally, Franke et al. (2007), found an increase in academic achievement when reviewing posttest scores between classes in math. He also mentioned that after his treatment of creating a collaborative environment, students reported higher confidence in the subject area. Based on the results of the current study, further research about the influence that IC-JPAs have in math would be necessary. Based on prior research, results could differ if used in other content areas, age groups, and length of a study. The use of IC-JPAs in these different areas is worth studying. </w:t>
      </w:r>
    </w:p>
    <w:p w14:paraId="63EC05DF" w14:textId="77777777" w:rsidR="00BF54D7" w:rsidRDefault="00BF54D7" w:rsidP="00BF54D7">
      <w:pPr>
        <w:spacing w:line="480" w:lineRule="auto"/>
        <w:ind w:firstLine="720"/>
        <w:rPr>
          <w:rFonts w:ascii="Times New Roman" w:hAnsi="Times New Roman" w:cs="Times New Roman"/>
        </w:rPr>
      </w:pPr>
    </w:p>
    <w:p w14:paraId="70AA37DE" w14:textId="77777777" w:rsidR="00BF54D7" w:rsidRDefault="00BF54D7" w:rsidP="00BF54D7">
      <w:pPr>
        <w:spacing w:line="480" w:lineRule="auto"/>
        <w:ind w:firstLine="720"/>
        <w:rPr>
          <w:rFonts w:ascii="Times New Roman" w:hAnsi="Times New Roman" w:cs="Times New Roman"/>
        </w:rPr>
      </w:pPr>
    </w:p>
    <w:p w14:paraId="4298935D" w14:textId="77777777" w:rsidR="00BF54D7" w:rsidRDefault="00BF54D7" w:rsidP="00BF54D7">
      <w:pPr>
        <w:spacing w:line="480" w:lineRule="auto"/>
        <w:rPr>
          <w:rFonts w:ascii="Times New Roman" w:hAnsi="Times New Roman" w:cs="Times New Roman"/>
          <w:b/>
        </w:rPr>
      </w:pPr>
      <w:r>
        <w:rPr>
          <w:rFonts w:ascii="Times New Roman" w:hAnsi="Times New Roman" w:cs="Times New Roman"/>
          <w:b/>
        </w:rPr>
        <w:t>Conclusion</w:t>
      </w:r>
    </w:p>
    <w:p w14:paraId="725A1C3E" w14:textId="77777777" w:rsidR="00BF54D7" w:rsidRDefault="00BF54D7" w:rsidP="00BF54D7">
      <w:pPr>
        <w:spacing w:line="48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The findings of this study showed no success in the use of IC-JPAs to improve academics or academic language usage. This instructional strategy should be used with caution when intended to teach content-related material. The implementation of IC-JPAs did show growth in student engagement and willingness to participate with peers. The increase of willingness to participate with peers could be the result of being put in groups where students have more opportunity to speak with their classmates, as opposed to doing seat work or working on computers. Though students were more engaged with one another, the redirections needed from the teacher to get conversations on topic reduced instructional time. This could have been a reason there was little to no impact on academic achievement. The findings of this study tell us that teachers should be careful in using this instructional strategy when delivering content-related materials. It may have potential benefits to elementary educators seeking to teach social-emotional skills unrelated to academic areas.</w:t>
      </w:r>
    </w:p>
    <w:p w14:paraId="05FA5EFA" w14:textId="77777777" w:rsidR="00BF54D7" w:rsidRPr="00E4382A" w:rsidRDefault="00BF54D7" w:rsidP="00BF54D7">
      <w:pPr>
        <w:spacing w:line="480" w:lineRule="auto"/>
        <w:rPr>
          <w:rFonts w:ascii="Times New Roman" w:hAnsi="Times New Roman" w:cs="Times New Roman"/>
        </w:rPr>
      </w:pPr>
      <w:r>
        <w:rPr>
          <w:rFonts w:ascii="Times New Roman" w:hAnsi="Times New Roman" w:cs="Times New Roman"/>
        </w:rPr>
        <w:lastRenderedPageBreak/>
        <w:tab/>
      </w:r>
      <w:commentRangeStart w:id="72"/>
      <w:r>
        <w:rPr>
          <w:rFonts w:ascii="Times New Roman" w:hAnsi="Times New Roman" w:cs="Times New Roman"/>
        </w:rPr>
        <w:t xml:space="preserve">Future research would </w:t>
      </w:r>
      <w:commentRangeEnd w:id="72"/>
      <w:r w:rsidR="00F17952">
        <w:rPr>
          <w:rStyle w:val="CommentReference"/>
        </w:rPr>
        <w:commentReference w:id="72"/>
      </w:r>
      <w:r>
        <w:rPr>
          <w:rFonts w:ascii="Times New Roman" w:hAnsi="Times New Roman" w:cs="Times New Roman"/>
        </w:rPr>
        <w:t xml:space="preserve">be beneficial when implemented with elementary-aged students in different subject areas such as reading, science, or social studies, where there are more opportunities for open conversations. By extending these findings into future research studies, teachers of elementary aged, ELL students would have new-found opportunities for reaching both their social-emotional needs in combination with their academic needs. </w:t>
      </w:r>
    </w:p>
    <w:p w14:paraId="711A5863" w14:textId="77777777" w:rsidR="00BF54D7" w:rsidRDefault="00BF54D7" w:rsidP="00BF54D7"/>
    <w:p w14:paraId="6E0F6994" w14:textId="77777777" w:rsidR="00DD12C3" w:rsidRDefault="00DD12C3" w:rsidP="0046217F">
      <w:pPr>
        <w:spacing w:line="480" w:lineRule="auto"/>
        <w:jc w:val="center"/>
        <w:rPr>
          <w:rFonts w:ascii="Times New Roman" w:hAnsi="Times New Roman" w:cs="Times New Roman"/>
        </w:rPr>
      </w:pPr>
    </w:p>
    <w:p w14:paraId="605249FA" w14:textId="77777777" w:rsidR="00DD12C3" w:rsidRDefault="00DD12C3" w:rsidP="0046217F">
      <w:pPr>
        <w:spacing w:line="480" w:lineRule="auto"/>
        <w:jc w:val="center"/>
        <w:rPr>
          <w:rFonts w:ascii="Times New Roman" w:hAnsi="Times New Roman" w:cs="Times New Roman"/>
        </w:rPr>
      </w:pPr>
    </w:p>
    <w:p w14:paraId="4FECD55C" w14:textId="77777777" w:rsidR="00DD12C3" w:rsidRDefault="00DD12C3" w:rsidP="0046217F">
      <w:pPr>
        <w:spacing w:line="480" w:lineRule="auto"/>
        <w:jc w:val="center"/>
        <w:rPr>
          <w:rFonts w:ascii="Times New Roman" w:hAnsi="Times New Roman" w:cs="Times New Roman"/>
        </w:rPr>
      </w:pPr>
    </w:p>
    <w:p w14:paraId="20D531AA" w14:textId="77777777" w:rsidR="00BF54D7" w:rsidRDefault="00BF54D7" w:rsidP="0046217F">
      <w:pPr>
        <w:spacing w:line="480" w:lineRule="auto"/>
        <w:jc w:val="center"/>
        <w:rPr>
          <w:rFonts w:ascii="Times New Roman" w:hAnsi="Times New Roman" w:cs="Times New Roman"/>
        </w:rPr>
      </w:pPr>
    </w:p>
    <w:p w14:paraId="28073549" w14:textId="77777777" w:rsidR="00DD12C3" w:rsidRDefault="00DD12C3" w:rsidP="0046217F">
      <w:pPr>
        <w:spacing w:line="480" w:lineRule="auto"/>
        <w:jc w:val="center"/>
        <w:rPr>
          <w:rFonts w:ascii="Times New Roman" w:hAnsi="Times New Roman" w:cs="Times New Roman"/>
        </w:rPr>
      </w:pPr>
    </w:p>
    <w:p w14:paraId="2A19D345" w14:textId="77777777" w:rsidR="00BF54D7" w:rsidRPr="00F20D4C" w:rsidRDefault="00BF54D7" w:rsidP="00BF54D7">
      <w:pPr>
        <w:spacing w:line="480" w:lineRule="auto"/>
        <w:jc w:val="center"/>
        <w:rPr>
          <w:rFonts w:ascii="Times New Roman" w:hAnsi="Times New Roman" w:cs="Times New Roman"/>
        </w:rPr>
      </w:pPr>
      <w:r w:rsidRPr="00F20D4C">
        <w:rPr>
          <w:rFonts w:ascii="Times New Roman" w:hAnsi="Times New Roman" w:cs="Times New Roman"/>
        </w:rPr>
        <w:t xml:space="preserve">References </w:t>
      </w:r>
    </w:p>
    <w:p w14:paraId="7E077165" w14:textId="477EDBE1" w:rsidR="00BF54D7" w:rsidRDefault="00BF54D7" w:rsidP="00BF54D7">
      <w:pPr>
        <w:widowControl w:val="0"/>
        <w:autoSpaceDE w:val="0"/>
        <w:autoSpaceDN w:val="0"/>
        <w:adjustRightInd w:val="0"/>
        <w:spacing w:after="240" w:line="480" w:lineRule="auto"/>
        <w:rPr>
          <w:rFonts w:ascii="Times New Roman" w:hAnsi="Times New Roman" w:cs="Times New Roman"/>
        </w:rPr>
      </w:pPr>
      <w:commentRangeStart w:id="73"/>
      <w:r>
        <w:rPr>
          <w:rFonts w:ascii="Times New Roman" w:hAnsi="Times New Roman" w:cs="Times New Roman"/>
        </w:rPr>
        <w:t>Accreditation Report Chicopee Woods Elementary. (2015, January 7). Retrieved June 10, 2019,</w:t>
      </w:r>
      <w:r>
        <w:rPr>
          <w:rFonts w:ascii="Times New Roman" w:hAnsi="Times New Roman" w:cs="Times New Roman"/>
        </w:rPr>
        <w:tab/>
        <w:t xml:space="preserve">from </w:t>
      </w:r>
      <w:hyperlink r:id="rId30" w:history="1">
        <w:r w:rsidRPr="00C71B78">
          <w:rPr>
            <w:rStyle w:val="Hyperlink"/>
            <w:rFonts w:ascii="Times New Roman" w:hAnsi="Times New Roman" w:cs="Times New Roman"/>
          </w:rPr>
          <w:t>https://www.hallco.org/web/wp-content/uploads/2018/01/Chicopee-Woods</w:t>
        </w:r>
      </w:hyperlink>
      <w:r>
        <w:rPr>
          <w:rFonts w:ascii="Times New Roman" w:hAnsi="Times New Roman" w:cs="Times New Roman"/>
        </w:rPr>
        <w:tab/>
      </w:r>
      <w:r w:rsidRPr="003F5957">
        <w:rPr>
          <w:rFonts w:ascii="Times New Roman" w:hAnsi="Times New Roman" w:cs="Times New Roman"/>
        </w:rPr>
        <w:t>Elementary-School-Accreditation-Report.pdf</w:t>
      </w:r>
      <w:r>
        <w:rPr>
          <w:rFonts w:ascii="Times New Roman" w:hAnsi="Times New Roman" w:cs="Times New Roman"/>
        </w:rPr>
        <w:t xml:space="preserve"> </w:t>
      </w:r>
      <w:commentRangeEnd w:id="73"/>
      <w:r w:rsidR="003B0036">
        <w:rPr>
          <w:rStyle w:val="CommentReference"/>
        </w:rPr>
        <w:commentReference w:id="73"/>
      </w:r>
      <w:r>
        <w:rPr>
          <w:rFonts w:ascii="Times New Roman" w:hAnsi="Times New Roman" w:cs="Times New Roman"/>
        </w:rPr>
        <w:br/>
      </w:r>
      <w:r w:rsidRPr="002B7009">
        <w:rPr>
          <w:rFonts w:ascii="Times New Roman" w:hAnsi="Times New Roman" w:cs="Times New Roman"/>
        </w:rPr>
        <w:t xml:space="preserve">August, D., </w:t>
      </w:r>
      <w:proofErr w:type="spellStart"/>
      <w:r w:rsidRPr="002B7009">
        <w:rPr>
          <w:rFonts w:ascii="Times New Roman" w:hAnsi="Times New Roman" w:cs="Times New Roman"/>
        </w:rPr>
        <w:t>Branum</w:t>
      </w:r>
      <w:proofErr w:type="spellEnd"/>
      <w:r w:rsidRPr="002B7009">
        <w:rPr>
          <w:rFonts w:ascii="Times New Roman" w:hAnsi="Times New Roman" w:cs="Times New Roman"/>
        </w:rPr>
        <w:t>-Martin, L., Cardenas-Hagan, E., Fran</w:t>
      </w:r>
      <w:r>
        <w:rPr>
          <w:rFonts w:ascii="Times New Roman" w:hAnsi="Times New Roman" w:cs="Times New Roman"/>
        </w:rPr>
        <w:t>cis, D., Powell, J., Moore, S., &amp;</w:t>
      </w:r>
      <w:r>
        <w:rPr>
          <w:rFonts w:ascii="Times New Roman" w:hAnsi="Times New Roman" w:cs="Times New Roman"/>
        </w:rPr>
        <w:tab/>
      </w:r>
      <w:r w:rsidRPr="002B7009">
        <w:rPr>
          <w:rFonts w:ascii="Times New Roman" w:hAnsi="Times New Roman" w:cs="Times New Roman"/>
        </w:rPr>
        <w:t xml:space="preserve">Haynes, E. (2014). Helping ELLs meet the </w:t>
      </w:r>
      <w:r>
        <w:rPr>
          <w:rFonts w:ascii="Times New Roman" w:hAnsi="Times New Roman" w:cs="Times New Roman"/>
        </w:rPr>
        <w:t xml:space="preserve">common core state standards for </w:t>
      </w:r>
      <w:r w:rsidRPr="002B7009">
        <w:rPr>
          <w:rFonts w:ascii="Times New Roman" w:hAnsi="Times New Roman" w:cs="Times New Roman"/>
        </w:rPr>
        <w:t>literacy in</w:t>
      </w:r>
      <w:r>
        <w:rPr>
          <w:rFonts w:ascii="Times New Roman" w:hAnsi="Times New Roman" w:cs="Times New Roman"/>
        </w:rPr>
        <w:tab/>
      </w:r>
      <w:r w:rsidRPr="002B7009">
        <w:rPr>
          <w:rFonts w:ascii="Times New Roman" w:hAnsi="Times New Roman" w:cs="Times New Roman"/>
        </w:rPr>
        <w:t>science: The impact of an instru</w:t>
      </w:r>
      <w:r>
        <w:rPr>
          <w:rFonts w:ascii="Times New Roman" w:hAnsi="Times New Roman" w:cs="Times New Roman"/>
        </w:rPr>
        <w:t xml:space="preserve">ctional intervention focused on </w:t>
      </w:r>
      <w:r w:rsidRPr="002B7009">
        <w:rPr>
          <w:rFonts w:ascii="Times New Roman" w:hAnsi="Times New Roman" w:cs="Times New Roman"/>
        </w:rPr>
        <w:t>academic language.</w:t>
      </w:r>
      <w:r>
        <w:rPr>
          <w:rFonts w:ascii="Times New Roman" w:hAnsi="Times New Roman" w:cs="Times New Roman"/>
        </w:rPr>
        <w:tab/>
      </w:r>
      <w:r w:rsidRPr="002B7009">
        <w:rPr>
          <w:rFonts w:ascii="Times New Roman" w:hAnsi="Times New Roman" w:cs="Times New Roman"/>
          <w:i/>
        </w:rPr>
        <w:t>Journal of Research on Educational Effectiveness, 7</w:t>
      </w:r>
      <w:r w:rsidRPr="002B7009">
        <w:rPr>
          <w:rFonts w:ascii="Times New Roman" w:hAnsi="Times New Roman" w:cs="Times New Roman"/>
        </w:rPr>
        <w:t>(1), 54</w:t>
      </w:r>
      <w:r w:rsidRPr="002B7009">
        <w:rPr>
          <w:rFonts w:ascii="Times New Roman" w:hAnsi="Times New Roman" w:cs="Times New Roman"/>
        </w:rPr>
        <w:tab/>
        <w:t>82.</w:t>
      </w:r>
      <w:r>
        <w:rPr>
          <w:rFonts w:ascii="Times New Roman" w:hAnsi="Times New Roman" w:cs="Times New Roman"/>
        </w:rPr>
        <w:br/>
        <w:t xml:space="preserve">Cummins, J., </w:t>
      </w:r>
      <w:proofErr w:type="spellStart"/>
      <w:r>
        <w:rPr>
          <w:rFonts w:ascii="Times New Roman" w:hAnsi="Times New Roman" w:cs="Times New Roman"/>
        </w:rPr>
        <w:t>Bismilla</w:t>
      </w:r>
      <w:proofErr w:type="spellEnd"/>
      <w:r>
        <w:rPr>
          <w:rFonts w:ascii="Times New Roman" w:hAnsi="Times New Roman" w:cs="Times New Roman"/>
        </w:rPr>
        <w:t xml:space="preserve">, V., Chow, P., Cohen, S., </w:t>
      </w:r>
      <w:proofErr w:type="spellStart"/>
      <w:r>
        <w:rPr>
          <w:rFonts w:ascii="Times New Roman" w:hAnsi="Times New Roman" w:cs="Times New Roman"/>
        </w:rPr>
        <w:t>Giampapa</w:t>
      </w:r>
      <w:proofErr w:type="spellEnd"/>
      <w:r>
        <w:rPr>
          <w:rFonts w:ascii="Times New Roman" w:hAnsi="Times New Roman" w:cs="Times New Roman"/>
        </w:rPr>
        <w:t xml:space="preserve">, </w:t>
      </w:r>
      <w:proofErr w:type="spellStart"/>
      <w:r>
        <w:rPr>
          <w:rFonts w:ascii="Times New Roman" w:hAnsi="Times New Roman" w:cs="Times New Roman"/>
        </w:rPr>
        <w:t>F.,Leoni</w:t>
      </w:r>
      <w:proofErr w:type="spellEnd"/>
      <w:r>
        <w:rPr>
          <w:rFonts w:ascii="Times New Roman" w:hAnsi="Times New Roman" w:cs="Times New Roman"/>
        </w:rPr>
        <w:t xml:space="preserve">, L., Sandhu, P., &amp; </w:t>
      </w:r>
      <w:proofErr w:type="spellStart"/>
      <w:r>
        <w:rPr>
          <w:rFonts w:ascii="Times New Roman" w:hAnsi="Times New Roman" w:cs="Times New Roman"/>
        </w:rPr>
        <w:t>Sastri</w:t>
      </w:r>
      <w:proofErr w:type="spellEnd"/>
      <w:r>
        <w:rPr>
          <w:rFonts w:ascii="Times New Roman" w:hAnsi="Times New Roman" w:cs="Times New Roman"/>
        </w:rPr>
        <w:t>.</w:t>
      </w:r>
      <w:r>
        <w:rPr>
          <w:rFonts w:ascii="Times New Roman" w:hAnsi="Times New Roman" w:cs="Times New Roman"/>
        </w:rPr>
        <w:tab/>
        <w:t xml:space="preserve">(2005). Affirming identity in multilingual classrooms. </w:t>
      </w:r>
      <w:r>
        <w:rPr>
          <w:rFonts w:ascii="Times New Roman" w:hAnsi="Times New Roman" w:cs="Times New Roman"/>
          <w:i/>
        </w:rPr>
        <w:t>Educational Leadership, 63</w:t>
      </w:r>
      <w:r>
        <w:rPr>
          <w:rFonts w:ascii="Times New Roman" w:hAnsi="Times New Roman" w:cs="Times New Roman"/>
        </w:rPr>
        <w:t>(1),</w:t>
      </w:r>
      <w:r>
        <w:rPr>
          <w:rFonts w:ascii="Times New Roman" w:hAnsi="Times New Roman" w:cs="Times New Roman"/>
        </w:rPr>
        <w:tab/>
        <w:t>38.</w:t>
      </w:r>
      <w:r>
        <w:rPr>
          <w:rFonts w:ascii="Times New Roman" w:hAnsi="Times New Roman" w:cs="Times New Roman"/>
        </w:rPr>
        <w:br/>
      </w:r>
      <w:r w:rsidRPr="002B7009">
        <w:rPr>
          <w:rFonts w:ascii="Times New Roman" w:hAnsi="Times New Roman" w:cs="Times New Roman"/>
        </w:rPr>
        <w:t>Davin, K. J. (2013). Integration of dynamic assessment and instructional conversations to</w:t>
      </w:r>
      <w:r w:rsidRPr="002B7009">
        <w:rPr>
          <w:rFonts w:ascii="Times New Roman" w:hAnsi="Times New Roman" w:cs="Times New Roman"/>
        </w:rPr>
        <w:tab/>
        <w:t>promote development and improve assessment in the language classroom.</w:t>
      </w:r>
      <w:r w:rsidRPr="002B7009">
        <w:rPr>
          <w:rFonts w:ascii="Times New Roman" w:hAnsi="Times New Roman" w:cs="Times New Roman"/>
        </w:rPr>
        <w:tab/>
      </w:r>
      <w:r>
        <w:rPr>
          <w:rFonts w:ascii="Times New Roman" w:hAnsi="Times New Roman" w:cs="Times New Roman"/>
          <w:i/>
        </w:rPr>
        <w:t>Language</w:t>
      </w:r>
      <w:r>
        <w:rPr>
          <w:rFonts w:ascii="Times New Roman" w:hAnsi="Times New Roman" w:cs="Times New Roman"/>
          <w:i/>
        </w:rPr>
        <w:lastRenderedPageBreak/>
        <w:tab/>
      </w:r>
      <w:r w:rsidRPr="002B7009">
        <w:rPr>
          <w:rFonts w:ascii="Times New Roman" w:hAnsi="Times New Roman" w:cs="Times New Roman"/>
          <w:i/>
        </w:rPr>
        <w:t>Teaching Research, 17</w:t>
      </w:r>
      <w:r w:rsidRPr="002B7009">
        <w:rPr>
          <w:rFonts w:ascii="Times New Roman" w:hAnsi="Times New Roman" w:cs="Times New Roman"/>
        </w:rPr>
        <w:t>(3), 303-322.</w:t>
      </w:r>
      <w:r>
        <w:rPr>
          <w:rFonts w:ascii="Times New Roman" w:hAnsi="Times New Roman" w:cs="Times New Roman"/>
        </w:rPr>
        <w:br/>
        <w:t xml:space="preserve">Doll, B., Brehm, K., &amp; Zucker, S. (2014). </w:t>
      </w:r>
      <w:r>
        <w:rPr>
          <w:rFonts w:ascii="Times New Roman" w:hAnsi="Times New Roman" w:cs="Times New Roman"/>
          <w:i/>
        </w:rPr>
        <w:t>Resilient classrooms: Creating healthy environments</w:t>
      </w:r>
      <w:r>
        <w:rPr>
          <w:rFonts w:ascii="Times New Roman" w:hAnsi="Times New Roman" w:cs="Times New Roman"/>
          <w:i/>
        </w:rPr>
        <w:tab/>
      </w:r>
      <w:r w:rsidRPr="0078748F">
        <w:rPr>
          <w:rFonts w:ascii="Times New Roman" w:hAnsi="Times New Roman" w:cs="Times New Roman"/>
          <w:i/>
        </w:rPr>
        <w:t xml:space="preserve">for learning. </w:t>
      </w:r>
      <w:r w:rsidRPr="0078748F">
        <w:rPr>
          <w:rFonts w:ascii="Times New Roman" w:hAnsi="Times New Roman" w:cs="Times New Roman"/>
        </w:rPr>
        <w:t xml:space="preserve">New York, NY: Guilford Publications. </w:t>
      </w:r>
      <w:r>
        <w:rPr>
          <w:rFonts w:ascii="Times New Roman" w:hAnsi="Times New Roman" w:cs="Times New Roman"/>
        </w:rPr>
        <w:br/>
      </w:r>
      <w:proofErr w:type="spellStart"/>
      <w:r w:rsidRPr="0078748F">
        <w:rPr>
          <w:rFonts w:ascii="Times New Roman" w:hAnsi="Times New Roman" w:cs="Times New Roman"/>
        </w:rPr>
        <w:t>Dornyei</w:t>
      </w:r>
      <w:proofErr w:type="spellEnd"/>
      <w:r w:rsidRPr="0078748F">
        <w:rPr>
          <w:rFonts w:ascii="Times New Roman" w:hAnsi="Times New Roman" w:cs="Times New Roman"/>
        </w:rPr>
        <w:t xml:space="preserve">, Z., &amp; </w:t>
      </w:r>
      <w:proofErr w:type="spellStart"/>
      <w:r w:rsidRPr="0078748F">
        <w:rPr>
          <w:rFonts w:ascii="Times New Roman" w:hAnsi="Times New Roman" w:cs="Times New Roman"/>
        </w:rPr>
        <w:t>Csizer</w:t>
      </w:r>
      <w:proofErr w:type="spellEnd"/>
      <w:r w:rsidRPr="0078748F">
        <w:rPr>
          <w:rFonts w:ascii="Times New Roman" w:hAnsi="Times New Roman" w:cs="Times New Roman"/>
        </w:rPr>
        <w:t>, K. (1998). Ten commandments for motivating language learners: Results</w:t>
      </w:r>
      <w:r w:rsidRPr="0078748F">
        <w:rPr>
          <w:rFonts w:ascii="Times New Roman" w:hAnsi="Times New Roman" w:cs="Times New Roman"/>
        </w:rPr>
        <w:tab/>
        <w:t xml:space="preserve">of an empirical study. </w:t>
      </w:r>
      <w:r w:rsidRPr="0078748F">
        <w:rPr>
          <w:rFonts w:ascii="Times New Roman" w:hAnsi="Times New Roman" w:cs="Times New Roman"/>
          <w:i/>
        </w:rPr>
        <w:t>Language Teaching Research</w:t>
      </w:r>
      <w:r w:rsidRPr="0078748F">
        <w:rPr>
          <w:rFonts w:ascii="Times New Roman" w:hAnsi="Times New Roman" w:cs="Times New Roman"/>
        </w:rPr>
        <w:t xml:space="preserve">, </w:t>
      </w:r>
      <w:r w:rsidRPr="0078748F">
        <w:rPr>
          <w:rFonts w:ascii="Times New Roman" w:hAnsi="Times New Roman" w:cs="Times New Roman"/>
          <w:i/>
        </w:rPr>
        <w:t>2</w:t>
      </w:r>
      <w:r w:rsidRPr="0078748F">
        <w:rPr>
          <w:rFonts w:ascii="Times New Roman" w:hAnsi="Times New Roman" w:cs="Times New Roman"/>
        </w:rPr>
        <w:t>(3), 203-229.</w:t>
      </w:r>
      <w:r>
        <w:rPr>
          <w:rFonts w:ascii="Times New Roman" w:hAnsi="Times New Roman" w:cs="Times New Roman"/>
        </w:rPr>
        <w:br/>
      </w:r>
      <w:proofErr w:type="spellStart"/>
      <w:r w:rsidRPr="002B7009">
        <w:rPr>
          <w:rFonts w:ascii="Times New Roman" w:hAnsi="Times New Roman" w:cs="Times New Roman"/>
        </w:rPr>
        <w:t>Drageset</w:t>
      </w:r>
      <w:proofErr w:type="spellEnd"/>
      <w:r w:rsidRPr="002B7009">
        <w:rPr>
          <w:rFonts w:ascii="Times New Roman" w:hAnsi="Times New Roman" w:cs="Times New Roman"/>
        </w:rPr>
        <w:t>, O. G. (2015). Student and teacher interventions: A framework for analyzing</w:t>
      </w:r>
      <w:r w:rsidRPr="002B7009">
        <w:rPr>
          <w:rFonts w:ascii="Times New Roman" w:hAnsi="Times New Roman" w:cs="Times New Roman"/>
        </w:rPr>
        <w:tab/>
        <w:t xml:space="preserve">mathematical discourse in the classroom. </w:t>
      </w:r>
      <w:r w:rsidRPr="002B7009">
        <w:rPr>
          <w:rFonts w:ascii="Times New Roman" w:hAnsi="Times New Roman" w:cs="Times New Roman"/>
          <w:i/>
        </w:rPr>
        <w:t>Journal of Mathematics</w:t>
      </w:r>
      <w:r>
        <w:rPr>
          <w:rFonts w:ascii="Times New Roman" w:hAnsi="Times New Roman" w:cs="Times New Roman"/>
          <w:i/>
        </w:rPr>
        <w:t xml:space="preserve"> Teacher</w:t>
      </w:r>
      <w:r>
        <w:rPr>
          <w:rFonts w:ascii="Times New Roman" w:hAnsi="Times New Roman" w:cs="Times New Roman"/>
          <w:i/>
        </w:rPr>
        <w:tab/>
        <w:t>Education,</w:t>
      </w:r>
      <w:r>
        <w:rPr>
          <w:rFonts w:ascii="Times New Roman" w:hAnsi="Times New Roman" w:cs="Times New Roman"/>
          <w:i/>
        </w:rPr>
        <w:tab/>
      </w:r>
      <w:r w:rsidRPr="002B7009">
        <w:rPr>
          <w:rFonts w:ascii="Times New Roman" w:hAnsi="Times New Roman" w:cs="Times New Roman"/>
          <w:i/>
        </w:rPr>
        <w:t>18</w:t>
      </w:r>
      <w:r w:rsidRPr="002B7009">
        <w:rPr>
          <w:rFonts w:ascii="Times New Roman" w:hAnsi="Times New Roman" w:cs="Times New Roman"/>
        </w:rPr>
        <w:t>(3), 253-272</w:t>
      </w:r>
      <w:r>
        <w:rPr>
          <w:rFonts w:ascii="Times New Roman" w:hAnsi="Times New Roman" w:cs="Times New Roman"/>
        </w:rPr>
        <w:br/>
      </w:r>
    </w:p>
    <w:p w14:paraId="6378CD59" w14:textId="77777777" w:rsidR="00BF54D7" w:rsidRDefault="00BF54D7" w:rsidP="00BF54D7">
      <w:pPr>
        <w:widowControl w:val="0"/>
        <w:autoSpaceDE w:val="0"/>
        <w:autoSpaceDN w:val="0"/>
        <w:adjustRightInd w:val="0"/>
        <w:spacing w:after="240" w:line="480" w:lineRule="auto"/>
        <w:rPr>
          <w:rFonts w:ascii="Times New Roman" w:hAnsi="Times New Roman" w:cs="Times New Roman"/>
        </w:rPr>
      </w:pPr>
    </w:p>
    <w:p w14:paraId="4167F4D3" w14:textId="7E9634E9" w:rsidR="00BF54D7" w:rsidRDefault="00BF54D7" w:rsidP="00BF54D7">
      <w:pPr>
        <w:widowControl w:val="0"/>
        <w:autoSpaceDE w:val="0"/>
        <w:autoSpaceDN w:val="0"/>
        <w:adjustRightInd w:val="0"/>
        <w:spacing w:after="240" w:line="480" w:lineRule="auto"/>
        <w:rPr>
          <w:rFonts w:ascii="Times New Roman" w:hAnsi="Times New Roman" w:cs="Times New Roman"/>
        </w:rPr>
      </w:pPr>
      <w:proofErr w:type="spellStart"/>
      <w:r>
        <w:rPr>
          <w:rFonts w:ascii="Times New Roman" w:hAnsi="Times New Roman" w:cs="Times New Roman"/>
        </w:rPr>
        <w:t>Frykedal</w:t>
      </w:r>
      <w:proofErr w:type="spellEnd"/>
      <w:r>
        <w:rPr>
          <w:rFonts w:ascii="Times New Roman" w:hAnsi="Times New Roman" w:cs="Times New Roman"/>
        </w:rPr>
        <w:t xml:space="preserve">, K., &amp; </w:t>
      </w:r>
      <w:proofErr w:type="spellStart"/>
      <w:r>
        <w:rPr>
          <w:rFonts w:ascii="Times New Roman" w:hAnsi="Times New Roman" w:cs="Times New Roman"/>
        </w:rPr>
        <w:t>Chiriac</w:t>
      </w:r>
      <w:proofErr w:type="spellEnd"/>
      <w:r>
        <w:rPr>
          <w:rFonts w:ascii="Times New Roman" w:hAnsi="Times New Roman" w:cs="Times New Roman"/>
        </w:rPr>
        <w:t>, E. (2012). Student collaboration in group work: Inclusion as</w:t>
      </w:r>
      <w:r>
        <w:rPr>
          <w:rFonts w:ascii="Times New Roman" w:hAnsi="Times New Roman" w:cs="Times New Roman"/>
        </w:rPr>
        <w:tab/>
        <w:t xml:space="preserve">participation. </w:t>
      </w:r>
      <w:r>
        <w:rPr>
          <w:rFonts w:ascii="Times New Roman" w:hAnsi="Times New Roman" w:cs="Times New Roman"/>
          <w:i/>
        </w:rPr>
        <w:t>International Journal of Disability, Development and Education, 65</w:t>
      </w:r>
      <w:r>
        <w:rPr>
          <w:rFonts w:ascii="Times New Roman" w:hAnsi="Times New Roman" w:cs="Times New Roman"/>
        </w:rPr>
        <w:t>(2),</w:t>
      </w:r>
      <w:r>
        <w:rPr>
          <w:rFonts w:ascii="Times New Roman" w:hAnsi="Times New Roman" w:cs="Times New Roman"/>
        </w:rPr>
        <w:tab/>
        <w:t xml:space="preserve">183-198. </w:t>
      </w:r>
      <w:r>
        <w:rPr>
          <w:rFonts w:ascii="Times New Roman" w:hAnsi="Times New Roman" w:cs="Times New Roman"/>
        </w:rPr>
        <w:br/>
      </w:r>
      <w:r w:rsidRPr="002B7009">
        <w:rPr>
          <w:rFonts w:ascii="Times New Roman" w:hAnsi="Times New Roman" w:cs="Times New Roman"/>
        </w:rPr>
        <w:t xml:space="preserve">Franke, M. L., </w:t>
      </w:r>
      <w:proofErr w:type="spellStart"/>
      <w:r w:rsidRPr="002B7009">
        <w:rPr>
          <w:rFonts w:ascii="Times New Roman" w:hAnsi="Times New Roman" w:cs="Times New Roman"/>
        </w:rPr>
        <w:t>Kazemi</w:t>
      </w:r>
      <w:proofErr w:type="spellEnd"/>
      <w:r w:rsidRPr="002B7009">
        <w:rPr>
          <w:rFonts w:ascii="Times New Roman" w:hAnsi="Times New Roman" w:cs="Times New Roman"/>
        </w:rPr>
        <w:t xml:space="preserve">, E., &amp; </w:t>
      </w:r>
      <w:proofErr w:type="spellStart"/>
      <w:r w:rsidRPr="002B7009">
        <w:rPr>
          <w:rFonts w:ascii="Times New Roman" w:hAnsi="Times New Roman" w:cs="Times New Roman"/>
        </w:rPr>
        <w:t>Battey</w:t>
      </w:r>
      <w:proofErr w:type="spellEnd"/>
      <w:r w:rsidRPr="002B7009">
        <w:rPr>
          <w:rFonts w:ascii="Times New Roman" w:hAnsi="Times New Roman" w:cs="Times New Roman"/>
        </w:rPr>
        <w:t xml:space="preserve">, D. (2007). </w:t>
      </w:r>
      <w:r w:rsidRPr="002B7009">
        <w:rPr>
          <w:rFonts w:ascii="Times New Roman" w:hAnsi="Times New Roman" w:cs="Times New Roman"/>
          <w:i/>
        </w:rPr>
        <w:t>Mathematics teaching and classroom</w:t>
      </w:r>
      <w:r w:rsidRPr="002B7009">
        <w:rPr>
          <w:rFonts w:ascii="Times New Roman" w:hAnsi="Times New Roman" w:cs="Times New Roman"/>
          <w:i/>
        </w:rPr>
        <w:tab/>
        <w:t>practice</w:t>
      </w:r>
      <w:r w:rsidRPr="002B7009">
        <w:rPr>
          <w:rFonts w:ascii="Times New Roman" w:hAnsi="Times New Roman" w:cs="Times New Roman"/>
        </w:rPr>
        <w:t>. In F. K. Lester (Ed.), Second handbook of research on mathematics</w:t>
      </w:r>
      <w:r w:rsidRPr="002B7009">
        <w:rPr>
          <w:rFonts w:ascii="Times New Roman" w:hAnsi="Times New Roman" w:cs="Times New Roman"/>
        </w:rPr>
        <w:tab/>
        <w:t>teach</w:t>
      </w:r>
      <w:r>
        <w:rPr>
          <w:rFonts w:ascii="Times New Roman" w:hAnsi="Times New Roman" w:cs="Times New Roman"/>
        </w:rPr>
        <w:t xml:space="preserve">ing and learning (pp. 225–256). </w:t>
      </w:r>
      <w:r>
        <w:rPr>
          <w:rFonts w:ascii="PMingLiU" w:eastAsia="PMingLiU" w:hAnsi="PMingLiU" w:cs="PMingLiU"/>
        </w:rPr>
        <w:br/>
      </w:r>
      <w:r>
        <w:rPr>
          <w:rFonts w:ascii="Times New Roman" w:hAnsi="Times New Roman" w:cs="Times New Roman"/>
        </w:rPr>
        <w:t>Georgia Household Income. (2019). Retrieved from</w:t>
      </w:r>
      <w:r>
        <w:rPr>
          <w:rFonts w:ascii="Times New Roman" w:hAnsi="Times New Roman" w:cs="Times New Roman"/>
        </w:rPr>
        <w:tab/>
      </w:r>
      <w:hyperlink r:id="rId31" w:history="1">
        <w:r w:rsidRPr="00D42576">
          <w:rPr>
            <w:rStyle w:val="Hyperlink"/>
            <w:rFonts w:ascii="Times New Roman" w:hAnsi="Times New Roman" w:cs="Times New Roman"/>
          </w:rPr>
          <w:t>https://www.deptofnumbers.com/income/georgia/</w:t>
        </w:r>
      </w:hyperlink>
      <w:r>
        <w:rPr>
          <w:rFonts w:ascii="Times New Roman" w:hAnsi="Times New Roman" w:cs="Times New Roman"/>
        </w:rPr>
        <w:t xml:space="preserve"> </w:t>
      </w:r>
      <w:r>
        <w:rPr>
          <w:rFonts w:ascii="Times New Roman" w:hAnsi="Times New Roman" w:cs="Times New Roman"/>
        </w:rPr>
        <w:br/>
        <w:t xml:space="preserve">Hackling, M., Smith, P., &amp; </w:t>
      </w:r>
      <w:proofErr w:type="spellStart"/>
      <w:r>
        <w:rPr>
          <w:rFonts w:ascii="Times New Roman" w:hAnsi="Times New Roman" w:cs="Times New Roman"/>
        </w:rPr>
        <w:t>Muric</w:t>
      </w:r>
      <w:r w:rsidRPr="002B7009">
        <w:rPr>
          <w:rFonts w:ascii="Times New Roman" w:hAnsi="Times New Roman" w:cs="Times New Roman"/>
        </w:rPr>
        <w:t>a</w:t>
      </w:r>
      <w:proofErr w:type="spellEnd"/>
      <w:r w:rsidRPr="002B7009">
        <w:rPr>
          <w:rFonts w:ascii="Times New Roman" w:hAnsi="Times New Roman" w:cs="Times New Roman"/>
        </w:rPr>
        <w:t>, K. (2011). Enhancing classroom discourse in primary</w:t>
      </w:r>
      <w:r w:rsidRPr="002B7009">
        <w:rPr>
          <w:rFonts w:ascii="Times New Roman" w:hAnsi="Times New Roman" w:cs="Times New Roman"/>
        </w:rPr>
        <w:tab/>
        <w:t xml:space="preserve">science: The puppets project. </w:t>
      </w:r>
      <w:r w:rsidRPr="002B7009">
        <w:rPr>
          <w:rFonts w:ascii="Times New Roman" w:hAnsi="Times New Roman" w:cs="Times New Roman"/>
          <w:i/>
        </w:rPr>
        <w:t>Teaching Science: The Journal of the Australian</w:t>
      </w:r>
      <w:r w:rsidRPr="002B7009">
        <w:rPr>
          <w:rFonts w:ascii="Times New Roman" w:hAnsi="Times New Roman" w:cs="Times New Roman"/>
          <w:i/>
        </w:rPr>
        <w:tab/>
        <w:t>Science Teachers Association, 57</w:t>
      </w:r>
      <w:r w:rsidRPr="002B7009">
        <w:rPr>
          <w:rFonts w:ascii="Times New Roman" w:hAnsi="Times New Roman" w:cs="Times New Roman"/>
        </w:rPr>
        <w:t xml:space="preserve">(2), 18. </w:t>
      </w:r>
      <w:r>
        <w:rPr>
          <w:rFonts w:ascii="Times New Roman" w:hAnsi="Times New Roman" w:cs="Times New Roman"/>
        </w:rPr>
        <w:br/>
      </w:r>
      <w:commentRangeStart w:id="74"/>
      <w:r>
        <w:rPr>
          <w:rFonts w:ascii="Times New Roman" w:hAnsi="Times New Roman" w:cs="Times New Roman"/>
        </w:rPr>
        <w:t>Hall County ETRC Unit Pacing Guide. (n.d.). Retrieved June 29, 2019, from</w:t>
      </w:r>
      <w:r>
        <w:rPr>
          <w:rFonts w:ascii="Times New Roman" w:hAnsi="Times New Roman" w:cs="Times New Roman"/>
        </w:rPr>
        <w:tab/>
      </w:r>
      <w:hyperlink r:id="rId32" w:history="1">
        <w:r w:rsidRPr="00D42576">
          <w:rPr>
            <w:rStyle w:val="Hyperlink"/>
            <w:rFonts w:ascii="Times New Roman" w:hAnsi="Times New Roman" w:cs="Times New Roman"/>
          </w:rPr>
          <w:t>https://sites.google.com/hallco.org/hcsd1stgrade?pli=1&amp;authuser=1</w:t>
        </w:r>
      </w:hyperlink>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rPr>
        <w:lastRenderedPageBreak/>
        <w:t xml:space="preserve">Hall County, GA. (n.d.). Retrieved June 13, 2019, from </w:t>
      </w:r>
      <w:r>
        <w:rPr>
          <w:rFonts w:ascii="Times New Roman" w:hAnsi="Times New Roman" w:cs="Times New Roman"/>
        </w:rPr>
        <w:tab/>
      </w:r>
      <w:r>
        <w:rPr>
          <w:rFonts w:ascii="Times New Roman" w:hAnsi="Times New Roman" w:cs="Times New Roman"/>
        </w:rPr>
        <w:tab/>
      </w:r>
      <w:hyperlink r:id="rId33" w:anchor="economy" w:history="1">
        <w:r w:rsidRPr="00D42576">
          <w:rPr>
            <w:rStyle w:val="Hyperlink"/>
            <w:rFonts w:ascii="Times New Roman" w:hAnsi="Times New Roman" w:cs="Times New Roman"/>
          </w:rPr>
          <w:t>https://datausa.io/profile/geo/hall-county-ga#economy</w:t>
        </w:r>
      </w:hyperlink>
      <w:r>
        <w:rPr>
          <w:rFonts w:ascii="Times New Roman" w:hAnsi="Times New Roman" w:cs="Times New Roman"/>
        </w:rPr>
        <w:t xml:space="preserve"> </w:t>
      </w:r>
      <w:commentRangeEnd w:id="74"/>
      <w:r w:rsidR="00013625">
        <w:rPr>
          <w:rStyle w:val="CommentReference"/>
        </w:rPr>
        <w:commentReference w:id="74"/>
      </w:r>
      <w:r>
        <w:rPr>
          <w:rFonts w:ascii="Times New Roman" w:hAnsi="Times New Roman" w:cs="Times New Roman"/>
        </w:rPr>
        <w:br/>
      </w:r>
      <w:r w:rsidRPr="002B7009">
        <w:rPr>
          <w:rFonts w:ascii="Times New Roman" w:hAnsi="Times New Roman"/>
        </w:rPr>
        <w:t xml:space="preserve">Haneda, M., </w:t>
      </w:r>
      <w:r>
        <w:rPr>
          <w:rFonts w:ascii="Times New Roman" w:hAnsi="Times New Roman"/>
        </w:rPr>
        <w:t xml:space="preserve">&amp; </w:t>
      </w:r>
      <w:r w:rsidRPr="002B7009">
        <w:rPr>
          <w:rFonts w:ascii="Times New Roman" w:hAnsi="Times New Roman"/>
        </w:rPr>
        <w:t>Wells, G. (2012). Some key pedagogic principles for helping ELLs to</w:t>
      </w:r>
      <w:r w:rsidRPr="002B7009">
        <w:rPr>
          <w:rFonts w:ascii="Times New Roman" w:hAnsi="Times New Roman"/>
        </w:rPr>
        <w:tab/>
        <w:t xml:space="preserve">succeed in school. </w:t>
      </w:r>
      <w:r w:rsidRPr="002B7009">
        <w:rPr>
          <w:rFonts w:ascii="Times New Roman" w:hAnsi="Times New Roman"/>
          <w:i/>
        </w:rPr>
        <w:t>Theory into Practice, 51</w:t>
      </w:r>
      <w:r w:rsidRPr="002B7009">
        <w:rPr>
          <w:rFonts w:ascii="Times New Roman" w:hAnsi="Times New Roman"/>
        </w:rPr>
        <w:t>(4), 297-304.</w:t>
      </w:r>
      <w:r>
        <w:rPr>
          <w:rFonts w:ascii="Times New Roman" w:hAnsi="Times New Roman"/>
        </w:rPr>
        <w:br/>
      </w:r>
      <w:proofErr w:type="spellStart"/>
      <w:r>
        <w:rPr>
          <w:rFonts w:ascii="Times New Roman" w:hAnsi="Times New Roman"/>
        </w:rPr>
        <w:t>Huiping</w:t>
      </w:r>
      <w:proofErr w:type="spellEnd"/>
      <w:r>
        <w:rPr>
          <w:rFonts w:ascii="Times New Roman" w:hAnsi="Times New Roman"/>
        </w:rPr>
        <w:t>, N. (2013). The impact of cooperative learning on English as a foreign language tertiary</w:t>
      </w:r>
      <w:r>
        <w:rPr>
          <w:rFonts w:ascii="Times New Roman" w:hAnsi="Times New Roman"/>
        </w:rPr>
        <w:tab/>
        <w:t xml:space="preserve">learners’ social skills. </w:t>
      </w:r>
      <w:r>
        <w:rPr>
          <w:rFonts w:ascii="Times New Roman" w:hAnsi="Times New Roman"/>
          <w:i/>
        </w:rPr>
        <w:t>Social Behavior, &amp; Personality: An International Journal, 41</w:t>
      </w:r>
      <w:r>
        <w:rPr>
          <w:rFonts w:ascii="Times New Roman" w:hAnsi="Times New Roman"/>
        </w:rPr>
        <w:t>(4),</w:t>
      </w:r>
      <w:r>
        <w:rPr>
          <w:rFonts w:ascii="Times New Roman" w:hAnsi="Times New Roman"/>
        </w:rPr>
        <w:tab/>
        <w:t>557-567.</w:t>
      </w:r>
      <w:r>
        <w:rPr>
          <w:rFonts w:ascii="Times New Roman" w:hAnsi="Times New Roman"/>
        </w:rPr>
        <w:br/>
      </w:r>
      <w:commentRangeStart w:id="75"/>
      <w:r>
        <w:rPr>
          <w:rFonts w:ascii="Times New Roman" w:hAnsi="Times New Roman"/>
        </w:rPr>
        <w:t>Jensen, B., Reese. L., Hall-Kenyon, K., &amp; Bennett, C. (2015). Social competence and oral</w:t>
      </w:r>
      <w:r>
        <w:rPr>
          <w:rFonts w:ascii="Times New Roman" w:hAnsi="Times New Roman"/>
        </w:rPr>
        <w:tab/>
        <w:t xml:space="preserve">language development for young children of Latino immigrants. </w:t>
      </w:r>
      <w:r>
        <w:rPr>
          <w:rFonts w:ascii="Times New Roman" w:hAnsi="Times New Roman"/>
          <w:i/>
        </w:rPr>
        <w:t>Early Education &amp;</w:t>
      </w:r>
      <w:r>
        <w:rPr>
          <w:rFonts w:ascii="Times New Roman" w:hAnsi="Times New Roman"/>
          <w:i/>
        </w:rPr>
        <w:tab/>
        <w:t>Development, 26</w:t>
      </w:r>
      <w:r>
        <w:rPr>
          <w:rFonts w:ascii="Times New Roman" w:hAnsi="Times New Roman"/>
        </w:rPr>
        <w:t>(7), 933-955.</w:t>
      </w:r>
      <w:commentRangeEnd w:id="75"/>
      <w:r w:rsidR="006E16F4">
        <w:rPr>
          <w:rStyle w:val="CommentReference"/>
        </w:rPr>
        <w:commentReference w:id="75"/>
      </w:r>
      <w:r>
        <w:rPr>
          <w:rFonts w:ascii="Times New Roman" w:hAnsi="Times New Roman" w:cs="Times New Roman"/>
        </w:rPr>
        <w:br/>
      </w:r>
      <w:r w:rsidRPr="002B7009">
        <w:rPr>
          <w:rFonts w:ascii="Times New Roman" w:hAnsi="Times New Roman" w:cs="Times New Roman"/>
        </w:rPr>
        <w:t xml:space="preserve">Jordan, N. C., Glutting, J., Dyson, N., </w:t>
      </w:r>
      <w:proofErr w:type="spellStart"/>
      <w:r w:rsidRPr="002B7009">
        <w:rPr>
          <w:rFonts w:ascii="Times New Roman" w:hAnsi="Times New Roman" w:cs="Times New Roman"/>
        </w:rPr>
        <w:t>Hassinger</w:t>
      </w:r>
      <w:proofErr w:type="spellEnd"/>
      <w:r w:rsidRPr="002B7009">
        <w:rPr>
          <w:rFonts w:ascii="Times New Roman" w:hAnsi="Times New Roman" w:cs="Times New Roman"/>
        </w:rPr>
        <w:t>-Das, B., &amp; Irwin, C. (2012). Building</w:t>
      </w:r>
      <w:r w:rsidRPr="002B7009">
        <w:rPr>
          <w:rFonts w:ascii="Times New Roman" w:hAnsi="Times New Roman" w:cs="Times New Roman"/>
        </w:rPr>
        <w:tab/>
        <w:t xml:space="preserve">kindergartners’ number sense: A randomized controlled study. </w:t>
      </w:r>
      <w:r>
        <w:rPr>
          <w:rFonts w:ascii="Times New Roman" w:hAnsi="Times New Roman" w:cs="Times New Roman"/>
          <w:i/>
        </w:rPr>
        <w:t>Journal of</w:t>
      </w:r>
      <w:r>
        <w:rPr>
          <w:rFonts w:ascii="Times New Roman" w:hAnsi="Times New Roman" w:cs="Times New Roman"/>
          <w:i/>
        </w:rPr>
        <w:tab/>
        <w:t>Educational</w:t>
      </w:r>
      <w:r>
        <w:rPr>
          <w:rFonts w:ascii="Times New Roman" w:hAnsi="Times New Roman" w:cs="Times New Roman"/>
          <w:i/>
        </w:rPr>
        <w:tab/>
      </w:r>
      <w:r w:rsidRPr="002B7009">
        <w:rPr>
          <w:rFonts w:ascii="Times New Roman" w:hAnsi="Times New Roman" w:cs="Times New Roman"/>
          <w:i/>
        </w:rPr>
        <w:t>Psychology, 104</w:t>
      </w:r>
      <w:r w:rsidRPr="002B7009">
        <w:rPr>
          <w:rFonts w:ascii="Times New Roman" w:hAnsi="Times New Roman" w:cs="Times New Roman"/>
        </w:rPr>
        <w:t>(3), 647-660.</w:t>
      </w:r>
      <w:r>
        <w:rPr>
          <w:rFonts w:ascii="Times New Roman" w:hAnsi="Times New Roman" w:cs="Times New Roman"/>
        </w:rPr>
        <w:br/>
        <w:t>Kasper, L. F., &amp; Saundra, T. W. (2005). Building ESOL students’ linguistic and academic</w:t>
      </w:r>
      <w:r>
        <w:rPr>
          <w:rFonts w:ascii="Times New Roman" w:hAnsi="Times New Roman" w:cs="Times New Roman"/>
        </w:rPr>
        <w:tab/>
        <w:t xml:space="preserve">literacy through content-based interclass collaboration. </w:t>
      </w:r>
      <w:r>
        <w:rPr>
          <w:rFonts w:ascii="Times New Roman" w:hAnsi="Times New Roman" w:cs="Times New Roman"/>
          <w:i/>
        </w:rPr>
        <w:t>Teaching English in the Two Year</w:t>
      </w:r>
      <w:r>
        <w:rPr>
          <w:rFonts w:ascii="Times New Roman" w:hAnsi="Times New Roman" w:cs="Times New Roman"/>
          <w:i/>
        </w:rPr>
        <w:tab/>
        <w:t>College, 32</w:t>
      </w:r>
      <w:r>
        <w:rPr>
          <w:rFonts w:ascii="Times New Roman" w:hAnsi="Times New Roman" w:cs="Times New Roman"/>
        </w:rPr>
        <w:t>(3), 282-297.</w:t>
      </w:r>
      <w:r>
        <w:rPr>
          <w:rFonts w:ascii="Times New Roman" w:hAnsi="Times New Roman" w:cs="Times New Roman"/>
        </w:rPr>
        <w:br/>
      </w:r>
      <w:commentRangeStart w:id="76"/>
      <w:r>
        <w:rPr>
          <w:rFonts w:ascii="Times New Roman" w:hAnsi="Times New Roman" w:cs="Times New Roman"/>
        </w:rPr>
        <w:t xml:space="preserve">Lin. T. –J., </w:t>
      </w:r>
      <w:proofErr w:type="spellStart"/>
      <w:r>
        <w:rPr>
          <w:rFonts w:ascii="Times New Roman" w:hAnsi="Times New Roman" w:cs="Times New Roman"/>
        </w:rPr>
        <w:t>Jadallah</w:t>
      </w:r>
      <w:proofErr w:type="spellEnd"/>
      <w:r>
        <w:rPr>
          <w:rFonts w:ascii="Times New Roman" w:hAnsi="Times New Roman" w:cs="Times New Roman"/>
        </w:rPr>
        <w:t>, M., Anderson, R. C., Baker, A. R., Nguyen-</w:t>
      </w:r>
      <w:proofErr w:type="spellStart"/>
      <w:r>
        <w:rPr>
          <w:rFonts w:ascii="Times New Roman" w:hAnsi="Times New Roman" w:cs="Times New Roman"/>
        </w:rPr>
        <w:t>Jahiel</w:t>
      </w:r>
      <w:proofErr w:type="spellEnd"/>
      <w:r>
        <w:rPr>
          <w:rFonts w:ascii="Times New Roman" w:hAnsi="Times New Roman" w:cs="Times New Roman"/>
        </w:rPr>
        <w:t>, K., I.-H., &amp; Wu, X.</w:t>
      </w:r>
      <w:r>
        <w:rPr>
          <w:rFonts w:ascii="Times New Roman" w:hAnsi="Times New Roman" w:cs="Times New Roman"/>
        </w:rPr>
        <w:tab/>
        <w:t>(2015).</w:t>
      </w:r>
      <w:r>
        <w:rPr>
          <w:rFonts w:ascii="Times New Roman" w:hAnsi="Times New Roman" w:cs="Times New Roman"/>
        </w:rPr>
        <w:tab/>
        <w:t xml:space="preserve"> Less is more: Teachers’ influence during peer collaboration. </w:t>
      </w:r>
      <w:r>
        <w:rPr>
          <w:rFonts w:ascii="Times New Roman" w:hAnsi="Times New Roman" w:cs="Times New Roman"/>
          <w:i/>
        </w:rPr>
        <w:t>Journal of</w:t>
      </w:r>
      <w:r>
        <w:rPr>
          <w:rFonts w:ascii="Times New Roman" w:hAnsi="Times New Roman" w:cs="Times New Roman"/>
          <w:i/>
        </w:rPr>
        <w:tab/>
        <w:t>Educational Psychology, 107</w:t>
      </w:r>
      <w:r>
        <w:rPr>
          <w:rFonts w:ascii="Times New Roman" w:hAnsi="Times New Roman" w:cs="Times New Roman"/>
        </w:rPr>
        <w:t>(2), 609-629.</w:t>
      </w:r>
      <w:r>
        <w:rPr>
          <w:rFonts w:ascii="Times New Roman" w:hAnsi="Times New Roman" w:cs="Times New Roman"/>
        </w:rPr>
        <w:br/>
      </w:r>
      <w:commentRangeEnd w:id="76"/>
      <w:r w:rsidR="002F12CC">
        <w:rPr>
          <w:rStyle w:val="CommentReference"/>
        </w:rPr>
        <w:commentReference w:id="76"/>
      </w:r>
      <w:r>
        <w:rPr>
          <w:rFonts w:ascii="Times New Roman" w:hAnsi="Times New Roman" w:cs="Times New Roman"/>
        </w:rPr>
        <w:t>McKinney, P., &amp; Cook, C. (2018). Student conceptions of group work: Visual research into LIS</w:t>
      </w:r>
      <w:r>
        <w:rPr>
          <w:rFonts w:ascii="Times New Roman" w:hAnsi="Times New Roman" w:cs="Times New Roman"/>
        </w:rPr>
        <w:tab/>
        <w:t xml:space="preserve">student group work using the draw-and-write technique. </w:t>
      </w:r>
      <w:r>
        <w:rPr>
          <w:rFonts w:ascii="Times New Roman" w:hAnsi="Times New Roman" w:cs="Times New Roman"/>
          <w:i/>
        </w:rPr>
        <w:t>Journal of Education for Library</w:t>
      </w:r>
      <w:r>
        <w:rPr>
          <w:rFonts w:ascii="Times New Roman" w:hAnsi="Times New Roman" w:cs="Times New Roman"/>
          <w:i/>
        </w:rPr>
        <w:tab/>
        <w:t>&amp; Information Science, 59</w:t>
      </w:r>
      <w:r>
        <w:rPr>
          <w:rFonts w:ascii="Times New Roman" w:hAnsi="Times New Roman" w:cs="Times New Roman"/>
        </w:rPr>
        <w:t xml:space="preserve">(4). </w:t>
      </w:r>
      <w:r>
        <w:rPr>
          <w:rFonts w:ascii="Times New Roman" w:hAnsi="Times New Roman" w:cs="Times New Roman"/>
        </w:rPr>
        <w:br/>
        <w:t xml:space="preserve">Mellon, P., Hixon, R., &amp; Weber, J. (2019). </w:t>
      </w:r>
      <w:r>
        <w:rPr>
          <w:rFonts w:ascii="Times New Roman" w:hAnsi="Times New Roman" w:cs="Times New Roman"/>
          <w:i/>
        </w:rPr>
        <w:t>With a little help from my friends: Conversation</w:t>
      </w:r>
      <w:r>
        <w:rPr>
          <w:rFonts w:ascii="Times New Roman" w:hAnsi="Times New Roman" w:cs="Times New Roman"/>
          <w:i/>
        </w:rPr>
        <w:lastRenderedPageBreak/>
        <w:tab/>
        <w:t>based instruction for culturally responsive and linguistically diverse (CLD) classrooms.</w:t>
      </w:r>
      <w:r>
        <w:rPr>
          <w:rFonts w:ascii="Times New Roman" w:hAnsi="Times New Roman" w:cs="Times New Roman"/>
          <w:i/>
        </w:rPr>
        <w:tab/>
      </w:r>
      <w:r>
        <w:rPr>
          <w:rFonts w:ascii="Times New Roman" w:hAnsi="Times New Roman" w:cs="Times New Roman"/>
        </w:rPr>
        <w:t xml:space="preserve">New York, NY: Teachers College Press. </w:t>
      </w:r>
      <w:r>
        <w:rPr>
          <w:rFonts w:ascii="Times New Roman" w:hAnsi="Times New Roman" w:cs="Times New Roman"/>
        </w:rPr>
        <w:br/>
      </w:r>
      <w:r w:rsidRPr="002B7009">
        <w:rPr>
          <w:rFonts w:ascii="Times New Roman" w:hAnsi="Times New Roman" w:cs="Times New Roman"/>
        </w:rPr>
        <w:t xml:space="preserve">Mellon, P.J., Straubhaar, R., Balderas, C., </w:t>
      </w:r>
      <w:proofErr w:type="spellStart"/>
      <w:r w:rsidRPr="002B7009">
        <w:rPr>
          <w:rFonts w:ascii="Times New Roman" w:hAnsi="Times New Roman" w:cs="Times New Roman"/>
        </w:rPr>
        <w:t>Ariail</w:t>
      </w:r>
      <w:proofErr w:type="spellEnd"/>
      <w:r w:rsidRPr="002B7009">
        <w:rPr>
          <w:rFonts w:ascii="Times New Roman" w:hAnsi="Times New Roman" w:cs="Times New Roman"/>
        </w:rPr>
        <w:t xml:space="preserve">, M., &amp; </w:t>
      </w:r>
      <w:proofErr w:type="spellStart"/>
      <w:r w:rsidRPr="002B7009">
        <w:rPr>
          <w:rFonts w:ascii="Times New Roman" w:hAnsi="Times New Roman" w:cs="Times New Roman"/>
        </w:rPr>
        <w:t>Portes</w:t>
      </w:r>
      <w:proofErr w:type="spellEnd"/>
      <w:r>
        <w:rPr>
          <w:rFonts w:ascii="Times New Roman" w:hAnsi="Times New Roman" w:cs="Times New Roman"/>
        </w:rPr>
        <w:t>, P. R. (2018). “They come</w:t>
      </w:r>
      <w:r>
        <w:rPr>
          <w:rFonts w:ascii="Times New Roman" w:hAnsi="Times New Roman" w:cs="Times New Roman"/>
        </w:rPr>
        <w:tab/>
        <w:t>with</w:t>
      </w:r>
      <w:r>
        <w:rPr>
          <w:rFonts w:ascii="Times New Roman" w:hAnsi="Times New Roman" w:cs="Times New Roman"/>
        </w:rPr>
        <w:tab/>
      </w:r>
      <w:r w:rsidRPr="002B7009">
        <w:rPr>
          <w:rFonts w:ascii="Times New Roman" w:hAnsi="Times New Roman" w:cs="Times New Roman"/>
        </w:rPr>
        <w:t>nothing:” How professional development in a culturally responsive</w:t>
      </w:r>
      <w:r>
        <w:rPr>
          <w:rFonts w:ascii="Times New Roman" w:hAnsi="Times New Roman" w:cs="Times New Roman"/>
        </w:rPr>
        <w:tab/>
        <w:t>pedagogy shapes</w:t>
      </w:r>
      <w:r>
        <w:rPr>
          <w:rFonts w:ascii="Times New Roman" w:hAnsi="Times New Roman" w:cs="Times New Roman"/>
        </w:rPr>
        <w:tab/>
      </w:r>
      <w:r w:rsidRPr="002B7009">
        <w:rPr>
          <w:rFonts w:ascii="Times New Roman" w:hAnsi="Times New Roman" w:cs="Times New Roman"/>
        </w:rPr>
        <w:t>teacher attitudes towards Latino/English language learners.</w:t>
      </w:r>
      <w:r w:rsidRPr="002B7009">
        <w:rPr>
          <w:rFonts w:ascii="Times New Roman" w:hAnsi="Times New Roman" w:cs="Times New Roman"/>
        </w:rPr>
        <w:tab/>
      </w:r>
      <w:r w:rsidRPr="002B7009">
        <w:rPr>
          <w:rFonts w:ascii="Times New Roman" w:hAnsi="Times New Roman" w:cs="Times New Roman"/>
          <w:i/>
        </w:rPr>
        <w:t>Teaching and Teacher</w:t>
      </w:r>
      <w:r w:rsidRPr="002B7009">
        <w:rPr>
          <w:rFonts w:ascii="Times New Roman" w:hAnsi="Times New Roman" w:cs="Times New Roman"/>
          <w:i/>
        </w:rPr>
        <w:tab/>
        <w:t xml:space="preserve">Education, 71, </w:t>
      </w:r>
      <w:r w:rsidRPr="002B7009">
        <w:rPr>
          <w:rFonts w:ascii="Times New Roman" w:hAnsi="Times New Roman" w:cs="Times New Roman"/>
        </w:rPr>
        <w:t>98-107.</w:t>
      </w:r>
      <w:r>
        <w:rPr>
          <w:rFonts w:ascii="Times New Roman" w:hAnsi="Times New Roman" w:cs="Times New Roman"/>
        </w:rPr>
        <w:br/>
      </w:r>
      <w:proofErr w:type="spellStart"/>
      <w:r w:rsidRPr="002B7009">
        <w:rPr>
          <w:rFonts w:ascii="Times New Roman" w:hAnsi="Times New Roman" w:cs="Times New Roman"/>
        </w:rPr>
        <w:t>Meloy</w:t>
      </w:r>
      <w:proofErr w:type="spellEnd"/>
      <w:r w:rsidRPr="002B7009">
        <w:rPr>
          <w:rFonts w:ascii="Times New Roman" w:hAnsi="Times New Roman" w:cs="Times New Roman"/>
        </w:rPr>
        <w:t xml:space="preserve">, L. L., Deville, C., &amp; </w:t>
      </w:r>
      <w:proofErr w:type="spellStart"/>
      <w:r w:rsidRPr="002B7009">
        <w:rPr>
          <w:rFonts w:ascii="Times New Roman" w:hAnsi="Times New Roman" w:cs="Times New Roman"/>
        </w:rPr>
        <w:t>Frisbie</w:t>
      </w:r>
      <w:proofErr w:type="spellEnd"/>
      <w:r w:rsidRPr="002B7009">
        <w:rPr>
          <w:rFonts w:ascii="Times New Roman" w:hAnsi="Times New Roman" w:cs="Times New Roman"/>
        </w:rPr>
        <w:t>, D. A. (2002). The effect of a read aloud</w:t>
      </w:r>
      <w:r w:rsidRPr="002B7009">
        <w:rPr>
          <w:rFonts w:ascii="Times New Roman" w:hAnsi="Times New Roman" w:cs="Times New Roman"/>
        </w:rPr>
        <w:tab/>
        <w:t>accommodation on test scores of students with and without a learning disability in</w:t>
      </w:r>
      <w:r w:rsidRPr="002B7009">
        <w:rPr>
          <w:rFonts w:ascii="Times New Roman" w:hAnsi="Times New Roman" w:cs="Times New Roman"/>
        </w:rPr>
        <w:tab/>
        <w:t xml:space="preserve">reading. </w:t>
      </w:r>
      <w:r w:rsidRPr="002B7009">
        <w:rPr>
          <w:rFonts w:ascii="Times New Roman" w:hAnsi="Times New Roman" w:cs="Times New Roman"/>
          <w:i/>
        </w:rPr>
        <w:t>Remedial &amp;</w:t>
      </w:r>
      <w:r w:rsidRPr="002B7009">
        <w:rPr>
          <w:rFonts w:ascii="Times New Roman" w:hAnsi="Times New Roman" w:cs="Times New Roman"/>
          <w:i/>
        </w:rPr>
        <w:tab/>
        <w:t>Special Education, 23</w:t>
      </w:r>
      <w:r w:rsidRPr="002B7009">
        <w:rPr>
          <w:rFonts w:ascii="Times New Roman" w:hAnsi="Times New Roman" w:cs="Times New Roman"/>
        </w:rPr>
        <w:t>(4), 248.</w:t>
      </w:r>
    </w:p>
    <w:p w14:paraId="4C280B68" w14:textId="77777777" w:rsidR="00BF54D7" w:rsidRPr="009F7132" w:rsidRDefault="00BF54D7" w:rsidP="00BF54D7">
      <w:pPr>
        <w:spacing w:line="480" w:lineRule="auto"/>
        <w:rPr>
          <w:rFonts w:ascii="Times New Roman" w:hAnsi="Times New Roman" w:cs="Times New Roman"/>
        </w:rPr>
      </w:pPr>
      <w:r>
        <w:rPr>
          <w:rFonts w:ascii="Times New Roman" w:hAnsi="Times New Roman" w:cs="Times New Roman"/>
        </w:rPr>
        <w:t xml:space="preserve">Oakley, B., Felder, R. M., Brent, R., &amp; </w:t>
      </w:r>
      <w:proofErr w:type="spellStart"/>
      <w:r>
        <w:rPr>
          <w:rFonts w:ascii="Times New Roman" w:hAnsi="Times New Roman" w:cs="Times New Roman"/>
        </w:rPr>
        <w:t>Elhajj</w:t>
      </w:r>
      <w:proofErr w:type="spellEnd"/>
      <w:r>
        <w:rPr>
          <w:rFonts w:ascii="Times New Roman" w:hAnsi="Times New Roman" w:cs="Times New Roman"/>
        </w:rPr>
        <w:t>, I. (2014) Turing student groups into effective</w:t>
      </w:r>
      <w:r>
        <w:rPr>
          <w:rFonts w:ascii="Times New Roman" w:hAnsi="Times New Roman" w:cs="Times New Roman"/>
        </w:rPr>
        <w:tab/>
        <w:t xml:space="preserve">teams. </w:t>
      </w:r>
      <w:r>
        <w:rPr>
          <w:rFonts w:ascii="Times New Roman" w:hAnsi="Times New Roman" w:cs="Times New Roman"/>
          <w:i/>
        </w:rPr>
        <w:t>Journal of Student Centered Learning, 2</w:t>
      </w:r>
      <w:r>
        <w:rPr>
          <w:rFonts w:ascii="Times New Roman" w:hAnsi="Times New Roman" w:cs="Times New Roman"/>
        </w:rPr>
        <w:t>(1), 9-34.</w:t>
      </w:r>
    </w:p>
    <w:p w14:paraId="374A7CEF" w14:textId="77777777" w:rsidR="00BF54D7" w:rsidRDefault="00BF54D7" w:rsidP="00BF54D7">
      <w:pPr>
        <w:spacing w:line="480" w:lineRule="auto"/>
        <w:rPr>
          <w:rFonts w:ascii="Times New Roman" w:eastAsia="Times New Roman" w:hAnsi="Times New Roman" w:cs="Times New Roman"/>
          <w:color w:val="000000" w:themeColor="text1"/>
          <w:shd w:val="clear" w:color="auto" w:fill="FFFFFF"/>
        </w:rPr>
      </w:pPr>
      <w:r w:rsidRPr="006E6026">
        <w:rPr>
          <w:rFonts w:ascii="Times New Roman" w:eastAsia="Times New Roman" w:hAnsi="Times New Roman" w:cs="Times New Roman"/>
          <w:color w:val="000000" w:themeColor="text1"/>
          <w:shd w:val="clear" w:color="auto" w:fill="FFFFFF"/>
        </w:rPr>
        <w:t>Olsen, J.</w:t>
      </w:r>
      <w:r>
        <w:rPr>
          <w:rFonts w:ascii="Times New Roman" w:eastAsia="Times New Roman" w:hAnsi="Times New Roman" w:cs="Times New Roman"/>
          <w:color w:val="000000" w:themeColor="text1"/>
          <w:shd w:val="clear" w:color="auto" w:fill="FFFFFF"/>
        </w:rPr>
        <w:t xml:space="preserve"> </w:t>
      </w:r>
      <w:r w:rsidRPr="006E6026">
        <w:rPr>
          <w:rFonts w:ascii="Times New Roman" w:eastAsia="Times New Roman" w:hAnsi="Times New Roman" w:cs="Times New Roman"/>
          <w:color w:val="000000" w:themeColor="text1"/>
          <w:shd w:val="clear" w:color="auto" w:fill="FFFFFF"/>
        </w:rPr>
        <w:t>K., &amp; Finkelst</w:t>
      </w:r>
      <w:r>
        <w:rPr>
          <w:rFonts w:ascii="Times New Roman" w:eastAsia="Times New Roman" w:hAnsi="Times New Roman" w:cs="Times New Roman"/>
          <w:color w:val="000000" w:themeColor="text1"/>
          <w:shd w:val="clear" w:color="auto" w:fill="FFFFFF"/>
        </w:rPr>
        <w:t>ein, S.L. (2017). Through the (thin-slice) looking glass: An initial look at</w:t>
      </w:r>
      <w:r>
        <w:rPr>
          <w:rFonts w:ascii="Times New Roman" w:eastAsia="Times New Roman" w:hAnsi="Times New Roman" w:cs="Times New Roman"/>
          <w:color w:val="000000" w:themeColor="text1"/>
          <w:shd w:val="clear" w:color="auto" w:fill="FFFFFF"/>
        </w:rPr>
        <w:tab/>
        <w:t>rapport and co-construction within peer c</w:t>
      </w:r>
      <w:r w:rsidRPr="006E6026">
        <w:rPr>
          <w:rFonts w:ascii="Times New Roman" w:eastAsia="Times New Roman" w:hAnsi="Times New Roman" w:cs="Times New Roman"/>
          <w:color w:val="000000" w:themeColor="text1"/>
          <w:shd w:val="clear" w:color="auto" w:fill="FFFFFF"/>
        </w:rPr>
        <w:t>ollaboration. </w:t>
      </w:r>
      <w:r w:rsidRPr="00A20F00">
        <w:rPr>
          <w:rFonts w:ascii="Times New Roman" w:eastAsia="Times New Roman" w:hAnsi="Times New Roman" w:cs="Times New Roman"/>
          <w:i/>
          <w:iCs/>
          <w:color w:val="000000" w:themeColor="text1"/>
        </w:rPr>
        <w:t>In</w:t>
      </w:r>
      <w:r>
        <w:rPr>
          <w:rFonts w:ascii="Times New Roman" w:eastAsia="Times New Roman" w:hAnsi="Times New Roman" w:cs="Times New Roman"/>
          <w:i/>
          <w:iCs/>
          <w:color w:val="000000" w:themeColor="text1"/>
        </w:rPr>
        <w:t>ternational Society of Learning</w:t>
      </w:r>
      <w:r>
        <w:rPr>
          <w:rFonts w:ascii="Times New Roman" w:eastAsia="Times New Roman" w:hAnsi="Times New Roman" w:cs="Times New Roman"/>
          <w:i/>
          <w:iCs/>
          <w:color w:val="000000" w:themeColor="text1"/>
        </w:rPr>
        <w:tab/>
      </w:r>
      <w:r w:rsidRPr="00A20F00">
        <w:rPr>
          <w:rFonts w:ascii="Times New Roman" w:eastAsia="Times New Roman" w:hAnsi="Times New Roman" w:cs="Times New Roman"/>
          <w:i/>
          <w:iCs/>
          <w:color w:val="000000" w:themeColor="text1"/>
        </w:rPr>
        <w:t>Sciences,</w:t>
      </w:r>
      <w:r>
        <w:rPr>
          <w:rFonts w:ascii="Times New Roman" w:eastAsia="Times New Roman" w:hAnsi="Times New Roman" w:cs="Times New Roman"/>
          <w:i/>
          <w:color w:val="000000" w:themeColor="text1"/>
          <w:shd w:val="clear" w:color="auto" w:fill="FFFFFF"/>
        </w:rPr>
        <w:t xml:space="preserve"> </w:t>
      </w:r>
      <w:r>
        <w:rPr>
          <w:rFonts w:ascii="Times New Roman" w:eastAsia="Times New Roman" w:hAnsi="Times New Roman" w:cs="Times New Roman"/>
          <w:color w:val="000000" w:themeColor="text1"/>
          <w:shd w:val="clear" w:color="auto" w:fill="FFFFFF"/>
        </w:rPr>
        <w:t>511-518.</w:t>
      </w:r>
    </w:p>
    <w:p w14:paraId="3FA7A2BC" w14:textId="77777777" w:rsidR="00BF54D7" w:rsidRDefault="00BF54D7" w:rsidP="00BF54D7">
      <w:pPr>
        <w:spacing w:line="480" w:lineRule="auto"/>
        <w:rPr>
          <w:rFonts w:ascii="Times New Roman" w:eastAsia="Times New Roman" w:hAnsi="Times New Roman" w:cs="Times New Roman"/>
          <w:color w:val="000000" w:themeColor="text1"/>
          <w:shd w:val="clear" w:color="auto" w:fill="FFFFFF"/>
        </w:rPr>
      </w:pPr>
      <w:r>
        <w:rPr>
          <w:rFonts w:ascii="Times New Roman" w:eastAsia="Times New Roman" w:hAnsi="Times New Roman" w:cs="Times New Roman"/>
          <w:color w:val="000000" w:themeColor="text1"/>
          <w:shd w:val="clear" w:color="auto" w:fill="FFFFFF"/>
        </w:rPr>
        <w:t xml:space="preserve">Opitz, E. M., </w:t>
      </w:r>
      <w:proofErr w:type="spellStart"/>
      <w:r>
        <w:rPr>
          <w:rFonts w:ascii="Times New Roman" w:eastAsia="Times New Roman" w:hAnsi="Times New Roman" w:cs="Times New Roman"/>
          <w:color w:val="000000" w:themeColor="text1"/>
          <w:shd w:val="clear" w:color="auto" w:fill="FFFFFF"/>
        </w:rPr>
        <w:t>Grob</w:t>
      </w:r>
      <w:proofErr w:type="spellEnd"/>
      <w:r>
        <w:rPr>
          <w:rFonts w:ascii="Times New Roman" w:eastAsia="Times New Roman" w:hAnsi="Times New Roman" w:cs="Times New Roman"/>
          <w:color w:val="000000" w:themeColor="text1"/>
          <w:shd w:val="clear" w:color="auto" w:fill="FFFFFF"/>
        </w:rPr>
        <w:t xml:space="preserve">, U., </w:t>
      </w:r>
      <w:proofErr w:type="spellStart"/>
      <w:r>
        <w:rPr>
          <w:rFonts w:ascii="Times New Roman" w:eastAsia="Times New Roman" w:hAnsi="Times New Roman" w:cs="Times New Roman"/>
          <w:color w:val="000000" w:themeColor="text1"/>
          <w:shd w:val="clear" w:color="auto" w:fill="FFFFFF"/>
        </w:rPr>
        <w:t>Wittich</w:t>
      </w:r>
      <w:proofErr w:type="spellEnd"/>
      <w:r>
        <w:rPr>
          <w:rFonts w:ascii="Times New Roman" w:eastAsia="Times New Roman" w:hAnsi="Times New Roman" w:cs="Times New Roman"/>
          <w:color w:val="000000" w:themeColor="text1"/>
          <w:shd w:val="clear" w:color="auto" w:fill="FFFFFF"/>
        </w:rPr>
        <w:t xml:space="preserve">, C., </w:t>
      </w:r>
      <w:proofErr w:type="spellStart"/>
      <w:r>
        <w:rPr>
          <w:rFonts w:ascii="Times New Roman" w:eastAsia="Times New Roman" w:hAnsi="Times New Roman" w:cs="Times New Roman"/>
          <w:color w:val="000000" w:themeColor="text1"/>
          <w:shd w:val="clear" w:color="auto" w:fill="FFFFFF"/>
        </w:rPr>
        <w:t>Hasel-Weide</w:t>
      </w:r>
      <w:proofErr w:type="spellEnd"/>
      <w:r>
        <w:rPr>
          <w:rFonts w:ascii="Times New Roman" w:eastAsia="Times New Roman" w:hAnsi="Times New Roman" w:cs="Times New Roman"/>
          <w:color w:val="000000" w:themeColor="text1"/>
          <w:shd w:val="clear" w:color="auto" w:fill="FFFFFF"/>
        </w:rPr>
        <w:t xml:space="preserve">, U., </w:t>
      </w:r>
      <w:proofErr w:type="spellStart"/>
      <w:r>
        <w:rPr>
          <w:rFonts w:ascii="Times New Roman" w:eastAsia="Times New Roman" w:hAnsi="Times New Roman" w:cs="Times New Roman"/>
          <w:color w:val="000000" w:themeColor="text1"/>
          <w:shd w:val="clear" w:color="auto" w:fill="FFFFFF"/>
        </w:rPr>
        <w:t>Nuhrenborger</w:t>
      </w:r>
      <w:proofErr w:type="spellEnd"/>
      <w:r>
        <w:rPr>
          <w:rFonts w:ascii="Times New Roman" w:eastAsia="Times New Roman" w:hAnsi="Times New Roman" w:cs="Times New Roman"/>
          <w:color w:val="000000" w:themeColor="text1"/>
          <w:shd w:val="clear" w:color="auto" w:fill="FFFFFF"/>
        </w:rPr>
        <w:t>, M. (2018). Fostering the</w:t>
      </w:r>
      <w:r>
        <w:rPr>
          <w:rFonts w:ascii="Times New Roman" w:eastAsia="Times New Roman" w:hAnsi="Times New Roman" w:cs="Times New Roman"/>
          <w:color w:val="000000" w:themeColor="text1"/>
          <w:shd w:val="clear" w:color="auto" w:fill="FFFFFF"/>
        </w:rPr>
        <w:tab/>
        <w:t>computation competence of low achievers through cooperative learning in inclusive</w:t>
      </w:r>
      <w:r>
        <w:rPr>
          <w:rFonts w:ascii="Times New Roman" w:eastAsia="Times New Roman" w:hAnsi="Times New Roman" w:cs="Times New Roman"/>
          <w:color w:val="000000" w:themeColor="text1"/>
          <w:shd w:val="clear" w:color="auto" w:fill="FFFFFF"/>
        </w:rPr>
        <w:tab/>
        <w:t xml:space="preserve">classrooms: A longitudinal study. </w:t>
      </w:r>
      <w:r>
        <w:rPr>
          <w:rFonts w:ascii="Times New Roman" w:eastAsia="Times New Roman" w:hAnsi="Times New Roman" w:cs="Times New Roman"/>
          <w:i/>
          <w:color w:val="000000" w:themeColor="text1"/>
          <w:shd w:val="clear" w:color="auto" w:fill="FFFFFF"/>
        </w:rPr>
        <w:t>Learning Disabilities: A Contemporary Journal, 16</w:t>
      </w:r>
      <w:r>
        <w:rPr>
          <w:rFonts w:ascii="Times New Roman" w:eastAsia="Times New Roman" w:hAnsi="Times New Roman" w:cs="Times New Roman"/>
          <w:color w:val="000000" w:themeColor="text1"/>
          <w:shd w:val="clear" w:color="auto" w:fill="FFFFFF"/>
        </w:rPr>
        <w:t>(1),</w:t>
      </w:r>
      <w:r>
        <w:rPr>
          <w:rFonts w:ascii="Times New Roman" w:eastAsia="Times New Roman" w:hAnsi="Times New Roman" w:cs="Times New Roman"/>
          <w:color w:val="000000" w:themeColor="text1"/>
          <w:shd w:val="clear" w:color="auto" w:fill="FFFFFF"/>
        </w:rPr>
        <w:tab/>
        <w:t>19-35.</w:t>
      </w:r>
    </w:p>
    <w:p w14:paraId="1D1ACBD5" w14:textId="77777777" w:rsidR="00BF54D7" w:rsidRPr="00A72DBC" w:rsidRDefault="00BF54D7" w:rsidP="00BF54D7">
      <w:pPr>
        <w:spacing w:line="480" w:lineRule="auto"/>
        <w:rPr>
          <w:rFonts w:ascii="Times New Roman" w:eastAsia="Times New Roman" w:hAnsi="Times New Roman" w:cs="Times New Roman"/>
          <w:color w:val="000000" w:themeColor="text1"/>
          <w:shd w:val="clear" w:color="auto" w:fill="FFFFFF"/>
        </w:rPr>
      </w:pPr>
      <w:r>
        <w:rPr>
          <w:rFonts w:ascii="Times New Roman" w:eastAsia="Times New Roman" w:hAnsi="Times New Roman" w:cs="Times New Roman"/>
          <w:color w:val="000000" w:themeColor="text1"/>
          <w:shd w:val="clear" w:color="auto" w:fill="FFFFFF"/>
        </w:rPr>
        <w:t xml:space="preserve">Pauli, R., </w:t>
      </w:r>
      <w:proofErr w:type="spellStart"/>
      <w:r>
        <w:rPr>
          <w:rFonts w:ascii="Times New Roman" w:eastAsia="Times New Roman" w:hAnsi="Times New Roman" w:cs="Times New Roman"/>
          <w:color w:val="000000" w:themeColor="text1"/>
          <w:shd w:val="clear" w:color="auto" w:fill="FFFFFF"/>
        </w:rPr>
        <w:t>Mohiyeddini</w:t>
      </w:r>
      <w:proofErr w:type="spellEnd"/>
      <w:r>
        <w:rPr>
          <w:rFonts w:ascii="Times New Roman" w:eastAsia="Times New Roman" w:hAnsi="Times New Roman" w:cs="Times New Roman"/>
          <w:color w:val="000000" w:themeColor="text1"/>
          <w:shd w:val="clear" w:color="auto" w:fill="FFFFFF"/>
        </w:rPr>
        <w:t xml:space="preserve">, C., Bray, D., </w:t>
      </w:r>
      <w:proofErr w:type="spellStart"/>
      <w:r>
        <w:rPr>
          <w:rFonts w:ascii="Times New Roman" w:eastAsia="Times New Roman" w:hAnsi="Times New Roman" w:cs="Times New Roman"/>
          <w:color w:val="000000" w:themeColor="text1"/>
          <w:shd w:val="clear" w:color="auto" w:fill="FFFFFF"/>
        </w:rPr>
        <w:t>Michie</w:t>
      </w:r>
      <w:proofErr w:type="spellEnd"/>
      <w:r>
        <w:rPr>
          <w:rFonts w:ascii="Times New Roman" w:eastAsia="Times New Roman" w:hAnsi="Times New Roman" w:cs="Times New Roman"/>
          <w:color w:val="000000" w:themeColor="text1"/>
          <w:shd w:val="clear" w:color="auto" w:fill="FFFFFF"/>
        </w:rPr>
        <w:t>, F., &amp; Street, B. (2008). Individual differences in</w:t>
      </w:r>
      <w:r>
        <w:rPr>
          <w:rFonts w:ascii="Times New Roman" w:eastAsia="Times New Roman" w:hAnsi="Times New Roman" w:cs="Times New Roman"/>
          <w:color w:val="000000" w:themeColor="text1"/>
          <w:shd w:val="clear" w:color="auto" w:fill="FFFFFF"/>
        </w:rPr>
        <w:tab/>
        <w:t xml:space="preserve">negative group work experiences in collaborative student learning. </w:t>
      </w:r>
      <w:r>
        <w:rPr>
          <w:rFonts w:ascii="Times New Roman" w:eastAsia="Times New Roman" w:hAnsi="Times New Roman" w:cs="Times New Roman"/>
          <w:i/>
          <w:color w:val="000000" w:themeColor="text1"/>
          <w:shd w:val="clear" w:color="auto" w:fill="FFFFFF"/>
        </w:rPr>
        <w:t>Educational</w:t>
      </w:r>
      <w:r>
        <w:rPr>
          <w:rFonts w:ascii="Times New Roman" w:eastAsia="Times New Roman" w:hAnsi="Times New Roman" w:cs="Times New Roman"/>
          <w:i/>
          <w:color w:val="000000" w:themeColor="text1"/>
          <w:shd w:val="clear" w:color="auto" w:fill="FFFFFF"/>
        </w:rPr>
        <w:tab/>
        <w:t>Psychology, 28</w:t>
      </w:r>
      <w:r>
        <w:rPr>
          <w:rFonts w:ascii="Times New Roman" w:eastAsia="Times New Roman" w:hAnsi="Times New Roman" w:cs="Times New Roman"/>
          <w:color w:val="000000" w:themeColor="text1"/>
          <w:shd w:val="clear" w:color="auto" w:fill="FFFFFF"/>
        </w:rPr>
        <w:t>(1), 47-58.</w:t>
      </w:r>
    </w:p>
    <w:p w14:paraId="280A7370" w14:textId="77777777" w:rsidR="00BF54D7" w:rsidRPr="00C62E6F" w:rsidRDefault="00BF54D7" w:rsidP="00BF54D7">
      <w:pPr>
        <w:spacing w:line="480" w:lineRule="auto"/>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Peterson, C. (2012). Building the emotional intelligence and effective functioning of student</w:t>
      </w:r>
      <w:r>
        <w:rPr>
          <w:rFonts w:ascii="Times New Roman" w:eastAsia="Times New Roman" w:hAnsi="Times New Roman" w:cs="Times New Roman"/>
          <w:color w:val="000000" w:themeColor="text1"/>
        </w:rPr>
        <w:tab/>
        <w:t xml:space="preserve">work groups: Evaluation of an instructional programs. </w:t>
      </w:r>
      <w:r>
        <w:rPr>
          <w:rFonts w:ascii="Times New Roman" w:eastAsia="Times New Roman" w:hAnsi="Times New Roman" w:cs="Times New Roman"/>
          <w:i/>
          <w:color w:val="000000" w:themeColor="text1"/>
        </w:rPr>
        <w:t>College Teaching, 60</w:t>
      </w:r>
      <w:r>
        <w:rPr>
          <w:rFonts w:ascii="Times New Roman" w:eastAsia="Times New Roman" w:hAnsi="Times New Roman" w:cs="Times New Roman"/>
          <w:color w:val="000000" w:themeColor="text1"/>
        </w:rPr>
        <w:t>(3), 112.</w:t>
      </w:r>
    </w:p>
    <w:p w14:paraId="33FB46FC" w14:textId="77777777" w:rsidR="00BF54D7" w:rsidRDefault="00BF54D7" w:rsidP="00BF54D7">
      <w:pPr>
        <w:spacing w:line="480" w:lineRule="auto"/>
        <w:rPr>
          <w:rFonts w:ascii="Times New Roman" w:hAnsi="Times New Roman" w:cs="Times New Roman"/>
        </w:rPr>
      </w:pPr>
      <w:proofErr w:type="spellStart"/>
      <w:r w:rsidRPr="002B7009">
        <w:rPr>
          <w:rFonts w:ascii="Times New Roman" w:hAnsi="Times New Roman" w:cs="Times New Roman"/>
        </w:rPr>
        <w:lastRenderedPageBreak/>
        <w:t>Portes</w:t>
      </w:r>
      <w:proofErr w:type="spellEnd"/>
      <w:r w:rsidRPr="002B7009">
        <w:rPr>
          <w:rFonts w:ascii="Times New Roman" w:hAnsi="Times New Roman" w:cs="Times New Roman"/>
        </w:rPr>
        <w:t xml:space="preserve">, P. R., Gonzalez </w:t>
      </w:r>
      <w:proofErr w:type="spellStart"/>
      <w:r w:rsidRPr="002B7009">
        <w:rPr>
          <w:rFonts w:ascii="Times New Roman" w:hAnsi="Times New Roman" w:cs="Times New Roman"/>
        </w:rPr>
        <w:t>Canche</w:t>
      </w:r>
      <w:proofErr w:type="spellEnd"/>
      <w:r w:rsidRPr="002B7009">
        <w:rPr>
          <w:rFonts w:ascii="Times New Roman" w:hAnsi="Times New Roman" w:cs="Times New Roman"/>
        </w:rPr>
        <w:t>, M., Boada, D.,</w:t>
      </w:r>
      <w:r>
        <w:rPr>
          <w:rFonts w:ascii="Times New Roman" w:hAnsi="Times New Roman" w:cs="Times New Roman"/>
        </w:rPr>
        <w:t xml:space="preserve"> &amp; Whatley, M. E. (2018). Early evaluation</w:t>
      </w:r>
      <w:r>
        <w:rPr>
          <w:rFonts w:ascii="Times New Roman" w:hAnsi="Times New Roman" w:cs="Times New Roman"/>
        </w:rPr>
        <w:tab/>
      </w:r>
      <w:r w:rsidRPr="002B7009">
        <w:rPr>
          <w:rFonts w:ascii="Times New Roman" w:hAnsi="Times New Roman" w:cs="Times New Roman"/>
        </w:rPr>
        <w:t>findings from the instructional</w:t>
      </w:r>
      <w:r>
        <w:rPr>
          <w:rFonts w:ascii="Times New Roman" w:hAnsi="Times New Roman" w:cs="Times New Roman"/>
        </w:rPr>
        <w:t xml:space="preserve"> conversation study: Culturally responsive teaching</w:t>
      </w:r>
      <w:r>
        <w:rPr>
          <w:rFonts w:ascii="Times New Roman" w:hAnsi="Times New Roman" w:cs="Times New Roman"/>
        </w:rPr>
        <w:tab/>
      </w:r>
      <w:r w:rsidRPr="002B7009">
        <w:rPr>
          <w:rFonts w:ascii="Times New Roman" w:hAnsi="Times New Roman" w:cs="Times New Roman"/>
        </w:rPr>
        <w:t xml:space="preserve">outcomes for diverse learners in elementary school. </w:t>
      </w:r>
      <w:r>
        <w:rPr>
          <w:rFonts w:ascii="Times New Roman" w:hAnsi="Times New Roman" w:cs="Times New Roman"/>
          <w:i/>
        </w:rPr>
        <w:t>American Educational Research</w:t>
      </w:r>
      <w:r>
        <w:rPr>
          <w:rFonts w:ascii="Times New Roman" w:hAnsi="Times New Roman" w:cs="Times New Roman"/>
          <w:i/>
        </w:rPr>
        <w:tab/>
      </w:r>
      <w:r w:rsidRPr="002B7009">
        <w:rPr>
          <w:rFonts w:ascii="Times New Roman" w:hAnsi="Times New Roman" w:cs="Times New Roman"/>
          <w:i/>
        </w:rPr>
        <w:t>Journal</w:t>
      </w:r>
      <w:r w:rsidRPr="002B7009">
        <w:rPr>
          <w:rFonts w:ascii="Times New Roman" w:hAnsi="Times New Roman" w:cs="Times New Roman"/>
        </w:rPr>
        <w:t xml:space="preserve">, </w:t>
      </w:r>
      <w:r w:rsidRPr="002B7009">
        <w:rPr>
          <w:rFonts w:ascii="Times New Roman" w:hAnsi="Times New Roman" w:cs="Times New Roman"/>
          <w:i/>
        </w:rPr>
        <w:t>55</w:t>
      </w:r>
      <w:r w:rsidRPr="002B7009">
        <w:rPr>
          <w:rFonts w:ascii="Times New Roman" w:hAnsi="Times New Roman" w:cs="Times New Roman"/>
        </w:rPr>
        <w:t xml:space="preserve">(3), 488-531. </w:t>
      </w:r>
    </w:p>
    <w:p w14:paraId="49DF0D55" w14:textId="77777777" w:rsidR="00BF54D7" w:rsidRDefault="00BF54D7" w:rsidP="00BF54D7">
      <w:pPr>
        <w:spacing w:line="480" w:lineRule="auto"/>
        <w:rPr>
          <w:rFonts w:ascii="Times New Roman" w:hAnsi="Times New Roman" w:cs="Times New Roman"/>
        </w:rPr>
      </w:pPr>
      <w:proofErr w:type="spellStart"/>
      <w:r w:rsidRPr="002B7009">
        <w:rPr>
          <w:rFonts w:ascii="Times New Roman" w:hAnsi="Times New Roman" w:cs="Times New Roman"/>
        </w:rPr>
        <w:t>Portes</w:t>
      </w:r>
      <w:proofErr w:type="spellEnd"/>
      <w:r w:rsidRPr="002B7009">
        <w:rPr>
          <w:rFonts w:ascii="Times New Roman" w:hAnsi="Times New Roman" w:cs="Times New Roman"/>
        </w:rPr>
        <w:t xml:space="preserve">, P. R., </w:t>
      </w:r>
      <w:proofErr w:type="spellStart"/>
      <w:r w:rsidRPr="002B7009">
        <w:rPr>
          <w:rFonts w:ascii="Times New Roman" w:hAnsi="Times New Roman" w:cs="Times New Roman"/>
        </w:rPr>
        <w:t>Canche</w:t>
      </w:r>
      <w:proofErr w:type="spellEnd"/>
      <w:r w:rsidRPr="002B7009">
        <w:rPr>
          <w:rFonts w:ascii="Times New Roman" w:hAnsi="Times New Roman" w:cs="Times New Roman"/>
        </w:rPr>
        <w:t xml:space="preserve">, M. S. G., &amp; </w:t>
      </w:r>
      <w:proofErr w:type="spellStart"/>
      <w:r w:rsidRPr="002B7009">
        <w:rPr>
          <w:rFonts w:ascii="Times New Roman" w:hAnsi="Times New Roman" w:cs="Times New Roman"/>
        </w:rPr>
        <w:t>Stollberg</w:t>
      </w:r>
      <w:proofErr w:type="spellEnd"/>
      <w:r w:rsidRPr="002B7009">
        <w:rPr>
          <w:rFonts w:ascii="Times New Roman" w:hAnsi="Times New Roman" w:cs="Times New Roman"/>
        </w:rPr>
        <w:t>, R. (2016). Early RCT findings for ELL</w:t>
      </w:r>
      <w:r w:rsidRPr="002B7009">
        <w:rPr>
          <w:rFonts w:ascii="Times New Roman" w:hAnsi="Times New Roman" w:cs="Times New Roman"/>
        </w:rPr>
        <w:tab/>
        <w:t>elementary student learning outcomes after a two-year pedagogical intervention.</w:t>
      </w:r>
      <w:r>
        <w:rPr>
          <w:rFonts w:ascii="Times New Roman" w:hAnsi="Times New Roman" w:cs="Times New Roman"/>
        </w:rPr>
        <w:t xml:space="preserve"> </w:t>
      </w:r>
      <w:r>
        <w:rPr>
          <w:rFonts w:ascii="Times New Roman" w:hAnsi="Times New Roman" w:cs="Times New Roman"/>
          <w:i/>
        </w:rPr>
        <w:t>Society</w:t>
      </w:r>
      <w:r>
        <w:rPr>
          <w:rFonts w:ascii="Times New Roman" w:hAnsi="Times New Roman" w:cs="Times New Roman"/>
          <w:i/>
        </w:rPr>
        <w:tab/>
      </w:r>
      <w:r w:rsidRPr="002B7009">
        <w:rPr>
          <w:rFonts w:ascii="Times New Roman" w:hAnsi="Times New Roman" w:cs="Times New Roman"/>
          <w:i/>
        </w:rPr>
        <w:t xml:space="preserve">for Research on Educational Effectiveness, </w:t>
      </w:r>
      <w:r w:rsidRPr="002B7009">
        <w:rPr>
          <w:rFonts w:ascii="Times New Roman" w:hAnsi="Times New Roman" w:cs="Times New Roman"/>
        </w:rPr>
        <w:t>1-15.</w:t>
      </w:r>
    </w:p>
    <w:p w14:paraId="0D0F6347" w14:textId="77777777" w:rsidR="00BF54D7" w:rsidRDefault="00BF54D7" w:rsidP="00BF54D7">
      <w:pPr>
        <w:spacing w:line="480" w:lineRule="auto"/>
        <w:rPr>
          <w:rFonts w:ascii="Times New Roman" w:hAnsi="Times New Roman" w:cs="Times New Roman"/>
        </w:rPr>
      </w:pPr>
      <w:r w:rsidRPr="002B7009">
        <w:rPr>
          <w:rFonts w:ascii="Times New Roman" w:hAnsi="Times New Roman" w:cs="Times New Roman"/>
        </w:rPr>
        <w:t xml:space="preserve">Saunders, W. M., &amp; </w:t>
      </w:r>
      <w:proofErr w:type="spellStart"/>
      <w:r w:rsidRPr="002B7009">
        <w:rPr>
          <w:rFonts w:ascii="Times New Roman" w:hAnsi="Times New Roman" w:cs="Times New Roman"/>
        </w:rPr>
        <w:t>Goldernberg</w:t>
      </w:r>
      <w:proofErr w:type="spellEnd"/>
      <w:r w:rsidRPr="002B7009">
        <w:rPr>
          <w:rFonts w:ascii="Times New Roman" w:hAnsi="Times New Roman" w:cs="Times New Roman"/>
        </w:rPr>
        <w:t>, C. (1999). Effects of instructional conversations and</w:t>
      </w:r>
      <w:r w:rsidRPr="002B7009">
        <w:rPr>
          <w:rFonts w:ascii="Times New Roman" w:hAnsi="Times New Roman" w:cs="Times New Roman"/>
        </w:rPr>
        <w:tab/>
        <w:t>literature logs on limited- and- fluent- English-proficient students’ story</w:t>
      </w:r>
      <w:r w:rsidRPr="002B7009">
        <w:rPr>
          <w:rFonts w:ascii="Times New Roman" w:hAnsi="Times New Roman" w:cs="Times New Roman"/>
        </w:rPr>
        <w:tab/>
        <w:t xml:space="preserve">comprehension and thematic understanding. </w:t>
      </w:r>
      <w:r w:rsidRPr="002B7009">
        <w:rPr>
          <w:rFonts w:ascii="Times New Roman" w:hAnsi="Times New Roman" w:cs="Times New Roman"/>
          <w:i/>
        </w:rPr>
        <w:t>Elementary School Journal, 99</w:t>
      </w:r>
      <w:r>
        <w:rPr>
          <w:rFonts w:ascii="Times New Roman" w:hAnsi="Times New Roman" w:cs="Times New Roman"/>
        </w:rPr>
        <w:t xml:space="preserve">(4), </w:t>
      </w:r>
      <w:r w:rsidRPr="002B7009">
        <w:rPr>
          <w:rFonts w:ascii="Times New Roman" w:hAnsi="Times New Roman" w:cs="Times New Roman"/>
        </w:rPr>
        <w:t>277.</w:t>
      </w:r>
    </w:p>
    <w:p w14:paraId="226055C3" w14:textId="77777777" w:rsidR="00BF54D7" w:rsidRPr="003603E1" w:rsidRDefault="00BF54D7" w:rsidP="00BF54D7">
      <w:pPr>
        <w:widowControl w:val="0"/>
        <w:autoSpaceDE w:val="0"/>
        <w:autoSpaceDN w:val="0"/>
        <w:adjustRightInd w:val="0"/>
        <w:spacing w:after="240" w:line="480" w:lineRule="auto"/>
        <w:rPr>
          <w:rFonts w:ascii="Times New Roman" w:hAnsi="Times New Roman" w:cs="Times New Roman"/>
          <w:i/>
        </w:rPr>
      </w:pPr>
      <w:proofErr w:type="spellStart"/>
      <w:r>
        <w:rPr>
          <w:rFonts w:ascii="Times New Roman" w:hAnsi="Times New Roman" w:cs="Times New Roman"/>
        </w:rPr>
        <w:t>SchoolDigger</w:t>
      </w:r>
      <w:proofErr w:type="spellEnd"/>
      <w:r>
        <w:rPr>
          <w:rFonts w:ascii="Times New Roman" w:hAnsi="Times New Roman" w:cs="Times New Roman"/>
        </w:rPr>
        <w:t>. (2019). Retrieved June 13, 2019, from</w:t>
      </w:r>
      <w:r>
        <w:rPr>
          <w:rFonts w:ascii="Times New Roman" w:hAnsi="Times New Roman" w:cs="Times New Roman"/>
        </w:rPr>
        <w:tab/>
      </w:r>
      <w:hyperlink r:id="rId34" w:history="1">
        <w:r w:rsidRPr="00C71B78">
          <w:rPr>
            <w:rStyle w:val="Hyperlink"/>
            <w:rFonts w:ascii="Times New Roman" w:hAnsi="Times New Roman" w:cs="Times New Roman"/>
          </w:rPr>
          <w:t>https://www.schooldigger.com/go/GA/schools/0261003404/school.aspx</w:t>
        </w:r>
      </w:hyperlink>
      <w:r w:rsidRPr="002B7009">
        <w:rPr>
          <w:rFonts w:ascii="Times New Roman" w:hAnsi="Times New Roman" w:cs="Times New Roman"/>
        </w:rPr>
        <w:t xml:space="preserve"> </w:t>
      </w:r>
      <w:r>
        <w:rPr>
          <w:rFonts w:ascii="Times New Roman" w:hAnsi="Times New Roman" w:cs="Times New Roman"/>
        </w:rPr>
        <w:br/>
        <w:t xml:space="preserve">Snow, D. (2015). List intonation in </w:t>
      </w:r>
      <w:proofErr w:type="spellStart"/>
      <w:r>
        <w:rPr>
          <w:rFonts w:ascii="Times New Roman" w:hAnsi="Times New Roman" w:cs="Times New Roman"/>
        </w:rPr>
        <w:t>pre-schoolers</w:t>
      </w:r>
      <w:proofErr w:type="spellEnd"/>
      <w:r>
        <w:rPr>
          <w:rFonts w:ascii="Times New Roman" w:hAnsi="Times New Roman" w:cs="Times New Roman"/>
        </w:rPr>
        <w:t xml:space="preserve"> with normal and disordered language</w:t>
      </w:r>
      <w:r>
        <w:rPr>
          <w:rFonts w:ascii="Times New Roman" w:hAnsi="Times New Roman" w:cs="Times New Roman"/>
        </w:rPr>
        <w:tab/>
        <w:t xml:space="preserve">development. </w:t>
      </w:r>
      <w:r>
        <w:rPr>
          <w:rFonts w:ascii="Times New Roman" w:hAnsi="Times New Roman" w:cs="Times New Roman"/>
          <w:i/>
        </w:rPr>
        <w:t>Clinical Linguistics &amp; Phonetics, 29</w:t>
      </w:r>
      <w:r>
        <w:rPr>
          <w:rFonts w:ascii="Times New Roman" w:hAnsi="Times New Roman" w:cs="Times New Roman"/>
        </w:rPr>
        <w:t xml:space="preserve">(11), 852-872. </w:t>
      </w:r>
      <w:r>
        <w:rPr>
          <w:rFonts w:ascii="Times New Roman" w:hAnsi="Times New Roman" w:cs="Times New Roman"/>
        </w:rPr>
        <w:br/>
        <w:t xml:space="preserve">Starr, L. R., </w:t>
      </w:r>
      <w:proofErr w:type="spellStart"/>
      <w:r>
        <w:rPr>
          <w:rFonts w:ascii="Times New Roman" w:hAnsi="Times New Roman" w:cs="Times New Roman"/>
        </w:rPr>
        <w:t>Hershenberg</w:t>
      </w:r>
      <w:proofErr w:type="spellEnd"/>
      <w:r>
        <w:rPr>
          <w:rFonts w:ascii="Times New Roman" w:hAnsi="Times New Roman" w:cs="Times New Roman"/>
        </w:rPr>
        <w:t>, R., Shaw, Z. A., Li, Y. I., &amp; Santee, A. C. (2019). The perils of murky</w:t>
      </w:r>
      <w:r>
        <w:rPr>
          <w:rFonts w:ascii="Times New Roman" w:hAnsi="Times New Roman" w:cs="Times New Roman"/>
        </w:rPr>
        <w:tab/>
        <w:t>emotions: Emotion differentiation moderates the prospective relationship between</w:t>
      </w:r>
      <w:r>
        <w:rPr>
          <w:rFonts w:ascii="Times New Roman" w:hAnsi="Times New Roman" w:cs="Times New Roman"/>
        </w:rPr>
        <w:tab/>
        <w:t xml:space="preserve">naturalistic stress exposure and adolescent depression. </w:t>
      </w:r>
      <w:r>
        <w:rPr>
          <w:rFonts w:ascii="Times New Roman" w:hAnsi="Times New Roman" w:cs="Times New Roman"/>
          <w:i/>
        </w:rPr>
        <w:t xml:space="preserve">Emotion. </w:t>
      </w:r>
      <w:r>
        <w:rPr>
          <w:rFonts w:ascii="Times New Roman" w:hAnsi="Times New Roman" w:cs="Times New Roman"/>
        </w:rPr>
        <w:br/>
      </w:r>
      <w:proofErr w:type="spellStart"/>
      <w:r w:rsidRPr="002B7009">
        <w:rPr>
          <w:rFonts w:ascii="Times New Roman" w:hAnsi="Times New Roman" w:cs="Times New Roman"/>
        </w:rPr>
        <w:t>Todhunter</w:t>
      </w:r>
      <w:proofErr w:type="spellEnd"/>
      <w:r w:rsidRPr="002B7009">
        <w:rPr>
          <w:rFonts w:ascii="Times New Roman" w:hAnsi="Times New Roman" w:cs="Times New Roman"/>
        </w:rPr>
        <w:t xml:space="preserve">, S. (2007). Instructional conversations in a high school Spanish class. </w:t>
      </w:r>
      <w:r w:rsidRPr="002B7009">
        <w:rPr>
          <w:rFonts w:ascii="Times New Roman" w:hAnsi="Times New Roman" w:cs="Times New Roman"/>
          <w:i/>
        </w:rPr>
        <w:t>Foreign</w:t>
      </w:r>
      <w:r w:rsidRPr="002B7009">
        <w:rPr>
          <w:rFonts w:ascii="Times New Roman" w:hAnsi="Times New Roman" w:cs="Times New Roman"/>
          <w:i/>
        </w:rPr>
        <w:tab/>
        <w:t>Language Annals, 40</w:t>
      </w:r>
      <w:r w:rsidRPr="002B7009">
        <w:rPr>
          <w:rFonts w:ascii="Times New Roman" w:hAnsi="Times New Roman" w:cs="Times New Roman"/>
        </w:rPr>
        <w:t>(4), 604-621.</w:t>
      </w:r>
      <w:r>
        <w:rPr>
          <w:rFonts w:ascii="Times New Roman" w:hAnsi="Times New Roman" w:cs="Times New Roman"/>
        </w:rPr>
        <w:br/>
      </w:r>
      <w:r w:rsidRPr="002D3D7F">
        <w:rPr>
          <w:rFonts w:ascii="Times New Roman" w:hAnsi="Times New Roman" w:cs="Times New Roman"/>
        </w:rPr>
        <w:t>United States Census Bureau. (2015, May 29)</w:t>
      </w:r>
      <w:r>
        <w:rPr>
          <w:rFonts w:ascii="Times New Roman" w:hAnsi="Times New Roman" w:cs="Times New Roman"/>
        </w:rPr>
        <w:t>. Retrieved June 14, 2019, from</w:t>
      </w:r>
      <w:r>
        <w:rPr>
          <w:rFonts w:ascii="Times New Roman" w:hAnsi="Times New Roman" w:cs="Times New Roman"/>
        </w:rPr>
        <w:tab/>
      </w:r>
      <w:hyperlink r:id="rId35" w:history="1">
        <w:r w:rsidRPr="00D42576">
          <w:rPr>
            <w:rStyle w:val="Hyperlink"/>
            <w:rFonts w:ascii="Times New Roman" w:hAnsi="Times New Roman" w:cs="Times New Roman"/>
          </w:rPr>
          <w:t>https://www.census.gov/quickfacts/fact/table/hallcountygeorgia/PST045218</w:t>
        </w:r>
      </w:hyperlink>
      <w:r>
        <w:rPr>
          <w:rFonts w:ascii="Times" w:hAnsi="Times" w:cs="Times"/>
        </w:rPr>
        <w:t xml:space="preserve"> </w:t>
      </w:r>
      <w:r>
        <w:rPr>
          <w:rFonts w:ascii="Times New Roman" w:hAnsi="Times New Roman" w:cs="Times New Roman"/>
        </w:rPr>
        <w:br/>
      </w:r>
      <w:r>
        <w:rPr>
          <w:rFonts w:ascii="Times New Roman" w:hAnsi="Times New Roman" w:cs="Times New Roman"/>
          <w:bCs/>
          <w:iCs/>
        </w:rPr>
        <w:t>Yamauchi, L. A.,</w:t>
      </w:r>
      <w:r w:rsidRPr="002B7009">
        <w:rPr>
          <w:rFonts w:ascii="Times New Roman" w:hAnsi="Times New Roman" w:cs="Times New Roman"/>
          <w:bCs/>
          <w:iCs/>
        </w:rPr>
        <w:t xml:space="preserve"> &amp; Mark, L. (2013). The influence</w:t>
      </w:r>
      <w:r>
        <w:rPr>
          <w:rFonts w:ascii="Times New Roman" w:hAnsi="Times New Roman" w:cs="Times New Roman"/>
          <w:bCs/>
          <w:iCs/>
        </w:rPr>
        <w:t xml:space="preserve"> of professional development on</w:t>
      </w:r>
      <w:r>
        <w:rPr>
          <w:rFonts w:ascii="Times New Roman" w:hAnsi="Times New Roman" w:cs="Times New Roman"/>
          <w:bCs/>
          <w:iCs/>
        </w:rPr>
        <w:tab/>
      </w:r>
      <w:r w:rsidRPr="002B7009">
        <w:rPr>
          <w:rFonts w:ascii="Times New Roman" w:hAnsi="Times New Roman" w:cs="Times New Roman"/>
          <w:bCs/>
          <w:iCs/>
        </w:rPr>
        <w:t xml:space="preserve">educators’ instructional conversations in preschool classrooms. </w:t>
      </w:r>
      <w:r w:rsidRPr="002B7009">
        <w:rPr>
          <w:rFonts w:ascii="Times New Roman" w:hAnsi="Times New Roman" w:cs="Times New Roman"/>
          <w:bCs/>
          <w:i/>
          <w:iCs/>
        </w:rPr>
        <w:t>Journal o</w:t>
      </w:r>
      <w:r>
        <w:rPr>
          <w:rFonts w:ascii="Times New Roman" w:hAnsi="Times New Roman" w:cs="Times New Roman"/>
          <w:bCs/>
          <w:i/>
          <w:iCs/>
        </w:rPr>
        <w:t>f</w:t>
      </w:r>
      <w:r>
        <w:rPr>
          <w:rFonts w:ascii="Times New Roman" w:hAnsi="Times New Roman" w:cs="Times New Roman"/>
          <w:bCs/>
          <w:i/>
          <w:iCs/>
        </w:rPr>
        <w:tab/>
        <w:t>Early</w:t>
      </w:r>
      <w:r>
        <w:rPr>
          <w:rFonts w:ascii="Times New Roman" w:hAnsi="Times New Roman" w:cs="Times New Roman"/>
          <w:bCs/>
          <w:i/>
          <w:iCs/>
        </w:rPr>
        <w:lastRenderedPageBreak/>
        <w:tab/>
      </w:r>
      <w:r w:rsidRPr="002B7009">
        <w:rPr>
          <w:rFonts w:ascii="Times New Roman" w:hAnsi="Times New Roman" w:cs="Times New Roman"/>
          <w:bCs/>
          <w:i/>
          <w:iCs/>
        </w:rPr>
        <w:t>Childhood Teacher Education, 34</w:t>
      </w:r>
      <w:r w:rsidRPr="002B7009">
        <w:rPr>
          <w:rFonts w:ascii="Times New Roman" w:hAnsi="Times New Roman" w:cs="Times New Roman"/>
          <w:bCs/>
          <w:iCs/>
        </w:rPr>
        <w:t>(2), 140-153.</w:t>
      </w:r>
      <w:r>
        <w:rPr>
          <w:rFonts w:ascii="Times New Roman" w:hAnsi="Times New Roman" w:cs="Times New Roman"/>
        </w:rPr>
        <w:br/>
      </w:r>
      <w:r>
        <w:rPr>
          <w:rFonts w:ascii="Times New Roman" w:hAnsi="Times New Roman" w:cs="Times New Roman"/>
          <w:bCs/>
          <w:iCs/>
        </w:rPr>
        <w:t>Yusuf, H. O. (2013). Impact of using joint productive activity approach on second language</w:t>
      </w:r>
      <w:r>
        <w:rPr>
          <w:rFonts w:ascii="Times New Roman" w:hAnsi="Times New Roman" w:cs="Times New Roman"/>
          <w:bCs/>
          <w:iCs/>
        </w:rPr>
        <w:tab/>
        <w:t>learners’ performance in reading comprehension at the basic education level in Nigeria.</w:t>
      </w:r>
      <w:r>
        <w:rPr>
          <w:rFonts w:ascii="Times New Roman" w:hAnsi="Times New Roman" w:cs="Times New Roman"/>
          <w:bCs/>
          <w:iCs/>
        </w:rPr>
        <w:tab/>
      </w:r>
      <w:r>
        <w:rPr>
          <w:rFonts w:ascii="Times New Roman" w:hAnsi="Times New Roman" w:cs="Times New Roman"/>
          <w:bCs/>
          <w:i/>
          <w:iCs/>
        </w:rPr>
        <w:t>Advances in Language and Literacy Studies, 4</w:t>
      </w:r>
      <w:r>
        <w:rPr>
          <w:rFonts w:ascii="Times New Roman" w:hAnsi="Times New Roman" w:cs="Times New Roman"/>
          <w:bCs/>
          <w:iCs/>
        </w:rPr>
        <w:t>(1), 51-56.</w:t>
      </w:r>
    </w:p>
    <w:p w14:paraId="401DF84D" w14:textId="77777777" w:rsidR="00DD12C3" w:rsidRDefault="00DD12C3" w:rsidP="0046217F">
      <w:pPr>
        <w:spacing w:line="480" w:lineRule="auto"/>
        <w:jc w:val="center"/>
        <w:rPr>
          <w:rFonts w:ascii="Times New Roman" w:hAnsi="Times New Roman" w:cs="Times New Roman"/>
        </w:rPr>
      </w:pPr>
    </w:p>
    <w:p w14:paraId="2C6AAF2B" w14:textId="77777777" w:rsidR="00BF54D7" w:rsidRDefault="00BF54D7" w:rsidP="0046217F">
      <w:pPr>
        <w:spacing w:line="480" w:lineRule="auto"/>
        <w:jc w:val="center"/>
        <w:rPr>
          <w:rFonts w:ascii="Times New Roman" w:hAnsi="Times New Roman" w:cs="Times New Roman"/>
        </w:rPr>
      </w:pPr>
    </w:p>
    <w:p w14:paraId="13CEC450" w14:textId="77777777" w:rsidR="00BF54D7" w:rsidRDefault="00BF54D7" w:rsidP="0046217F">
      <w:pPr>
        <w:spacing w:line="480" w:lineRule="auto"/>
        <w:jc w:val="center"/>
        <w:rPr>
          <w:rFonts w:ascii="Times New Roman" w:hAnsi="Times New Roman" w:cs="Times New Roman"/>
        </w:rPr>
      </w:pPr>
    </w:p>
    <w:p w14:paraId="7E4DF3AC" w14:textId="0F89F9AF" w:rsidR="00BF54D7" w:rsidRPr="00BF54D7" w:rsidRDefault="00BF54D7" w:rsidP="0046217F">
      <w:pPr>
        <w:spacing w:line="480" w:lineRule="auto"/>
        <w:jc w:val="center"/>
        <w:rPr>
          <w:rFonts w:ascii="Times New Roman" w:hAnsi="Times New Roman" w:cs="Times New Roman"/>
          <w:b/>
        </w:rPr>
      </w:pPr>
      <w:r>
        <w:rPr>
          <w:rFonts w:ascii="Times New Roman" w:hAnsi="Times New Roman" w:cs="Times New Roman"/>
          <w:b/>
        </w:rPr>
        <w:t>Appendix A</w:t>
      </w:r>
    </w:p>
    <w:p w14:paraId="6EEC8FDD" w14:textId="77777777" w:rsidR="0046217F" w:rsidRDefault="0046217F" w:rsidP="0046217F">
      <w:pPr>
        <w:spacing w:line="480" w:lineRule="auto"/>
        <w:jc w:val="center"/>
        <w:rPr>
          <w:rFonts w:ascii="Times New Roman" w:hAnsi="Times New Roman" w:cs="Times New Roman"/>
          <w:b/>
        </w:rPr>
      </w:pPr>
      <w:r>
        <w:rPr>
          <w:rFonts w:ascii="Times New Roman" w:hAnsi="Times New Roman" w:cs="Times New Roman"/>
          <w:b/>
          <w:noProof/>
        </w:rPr>
        <w:lastRenderedPageBreak/>
        <w:drawing>
          <wp:inline distT="0" distB="0" distL="0" distR="0" wp14:anchorId="0C03892A" wp14:editId="7EB1B831">
            <wp:extent cx="4966335" cy="6445160"/>
            <wp:effectExtent l="0" t="0" r="12065" b="6985"/>
            <wp:docPr id="3" name="Picture 3" descr="IC%20JPA%20Ar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20JPA%20Arch.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976556" cy="6458424"/>
                    </a:xfrm>
                    <a:prstGeom prst="rect">
                      <a:avLst/>
                    </a:prstGeom>
                    <a:noFill/>
                    <a:ln>
                      <a:noFill/>
                    </a:ln>
                  </pic:spPr>
                </pic:pic>
              </a:graphicData>
            </a:graphic>
          </wp:inline>
        </w:drawing>
      </w:r>
    </w:p>
    <w:p w14:paraId="0457F9D0" w14:textId="77777777" w:rsidR="0046217F" w:rsidRDefault="0046217F" w:rsidP="0046217F">
      <w:pPr>
        <w:spacing w:line="480" w:lineRule="auto"/>
        <w:rPr>
          <w:rFonts w:ascii="Times New Roman" w:hAnsi="Times New Roman" w:cs="Times New Roman"/>
          <w:b/>
        </w:rPr>
      </w:pPr>
    </w:p>
    <w:p w14:paraId="3E176306" w14:textId="77777777" w:rsidR="0046217F" w:rsidRDefault="0046217F" w:rsidP="0046217F">
      <w:pPr>
        <w:spacing w:line="480" w:lineRule="auto"/>
        <w:rPr>
          <w:rFonts w:ascii="Times New Roman" w:hAnsi="Times New Roman" w:cs="Times New Roman"/>
          <w:b/>
        </w:rPr>
      </w:pPr>
    </w:p>
    <w:p w14:paraId="0BEB3A2E" w14:textId="77777777" w:rsidR="0046217F" w:rsidRDefault="0046217F" w:rsidP="0046217F">
      <w:pPr>
        <w:spacing w:line="480" w:lineRule="auto"/>
        <w:rPr>
          <w:rFonts w:ascii="Times New Roman" w:hAnsi="Times New Roman" w:cs="Times New Roman"/>
          <w:b/>
        </w:rPr>
      </w:pPr>
    </w:p>
    <w:p w14:paraId="3B3C6D24" w14:textId="77777777" w:rsidR="00BF54D7" w:rsidRDefault="00BF54D7" w:rsidP="0046217F">
      <w:pPr>
        <w:spacing w:line="480" w:lineRule="auto"/>
        <w:rPr>
          <w:rFonts w:ascii="Times New Roman" w:hAnsi="Times New Roman" w:cs="Times New Roman"/>
          <w:b/>
        </w:rPr>
      </w:pPr>
    </w:p>
    <w:p w14:paraId="0196A155" w14:textId="77777777" w:rsidR="0046217F" w:rsidRDefault="0046217F" w:rsidP="0046217F">
      <w:pPr>
        <w:spacing w:line="480" w:lineRule="auto"/>
        <w:jc w:val="center"/>
        <w:rPr>
          <w:rFonts w:ascii="Times New Roman" w:hAnsi="Times New Roman" w:cs="Times New Roman"/>
          <w:b/>
        </w:rPr>
      </w:pPr>
      <w:r>
        <w:rPr>
          <w:rFonts w:ascii="Times New Roman" w:hAnsi="Times New Roman" w:cs="Times New Roman"/>
          <w:b/>
        </w:rPr>
        <w:t>Appendix B</w:t>
      </w:r>
    </w:p>
    <w:p w14:paraId="5BA9A4DB" w14:textId="0AB7EDE2" w:rsidR="0046217F" w:rsidRDefault="0046217F" w:rsidP="0046217F">
      <w:pPr>
        <w:spacing w:line="480" w:lineRule="auto"/>
        <w:rPr>
          <w:rFonts w:ascii="Times New Roman" w:hAnsi="Times New Roman" w:cs="Times New Roman"/>
          <w:b/>
        </w:rPr>
      </w:pPr>
      <w:r>
        <w:rPr>
          <w:rFonts w:ascii="Times New Roman" w:hAnsi="Times New Roman" w:cs="Times New Roman"/>
          <w:b/>
        </w:rPr>
        <w:lastRenderedPageBreak/>
        <w:t>IC-JPA Lesson Plan and Task Card Template</w:t>
      </w:r>
      <w:r>
        <w:rPr>
          <w:rFonts w:ascii="Times New Roman" w:hAnsi="Times New Roman" w:cs="Times New Roman"/>
          <w:b/>
          <w:noProof/>
        </w:rPr>
        <w:drawing>
          <wp:inline distT="0" distB="0" distL="0" distR="0" wp14:anchorId="02F428E4" wp14:editId="6BD15452">
            <wp:extent cx="5943600" cy="6868795"/>
            <wp:effectExtent l="0" t="0" r="0" b="0"/>
            <wp:docPr id="4" name="Picture 4" descr="IC%20JPA%20Task%20Card%20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20JPA%20Task%20Card%20Template.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3600" cy="6868795"/>
                    </a:xfrm>
                    <a:prstGeom prst="rect">
                      <a:avLst/>
                    </a:prstGeom>
                    <a:noFill/>
                    <a:ln>
                      <a:noFill/>
                    </a:ln>
                  </pic:spPr>
                </pic:pic>
              </a:graphicData>
            </a:graphic>
          </wp:inline>
        </w:drawing>
      </w:r>
    </w:p>
    <w:p w14:paraId="49C838F2" w14:textId="77777777" w:rsidR="0046217F" w:rsidRDefault="0046217F" w:rsidP="0046217F">
      <w:pPr>
        <w:spacing w:line="480" w:lineRule="auto"/>
        <w:rPr>
          <w:rFonts w:ascii="Times New Roman" w:hAnsi="Times New Roman" w:cs="Times New Roman"/>
          <w:b/>
        </w:rPr>
      </w:pPr>
    </w:p>
    <w:p w14:paraId="581832A9" w14:textId="77777777" w:rsidR="0046217F" w:rsidRDefault="0046217F" w:rsidP="0046217F">
      <w:pPr>
        <w:spacing w:line="480" w:lineRule="auto"/>
        <w:jc w:val="center"/>
        <w:rPr>
          <w:rFonts w:ascii="Times New Roman" w:hAnsi="Times New Roman" w:cs="Times New Roman"/>
          <w:b/>
        </w:rPr>
      </w:pPr>
      <w:r>
        <w:rPr>
          <w:rFonts w:ascii="Times New Roman" w:hAnsi="Times New Roman" w:cs="Times New Roman"/>
          <w:b/>
        </w:rPr>
        <w:t>Appendix C</w:t>
      </w:r>
    </w:p>
    <w:p w14:paraId="335C5F8D" w14:textId="77777777" w:rsidR="0046217F" w:rsidRDefault="0046217F" w:rsidP="0046217F">
      <w:pPr>
        <w:spacing w:line="480" w:lineRule="auto"/>
        <w:rPr>
          <w:rFonts w:ascii="Times New Roman" w:hAnsi="Times New Roman" w:cs="Times New Roman"/>
          <w:b/>
        </w:rPr>
      </w:pPr>
      <w:r>
        <w:rPr>
          <w:rFonts w:ascii="Times New Roman" w:hAnsi="Times New Roman" w:cs="Times New Roman"/>
          <w:b/>
        </w:rPr>
        <w:lastRenderedPageBreak/>
        <w:t>ETRC Academic Language Card</w:t>
      </w:r>
    </w:p>
    <w:p w14:paraId="79CA7C1C" w14:textId="77777777" w:rsidR="0046217F" w:rsidRDefault="0046217F" w:rsidP="0046217F">
      <w:r>
        <w:rPr>
          <w:rFonts w:ascii="Times New Roman" w:hAnsi="Times New Roman" w:cs="Times New Roman"/>
          <w:b/>
          <w:noProof/>
        </w:rPr>
        <w:drawing>
          <wp:inline distT="0" distB="0" distL="0" distR="0" wp14:anchorId="589CAF0C" wp14:editId="0DF44770">
            <wp:extent cx="5943600" cy="4582795"/>
            <wp:effectExtent l="0" t="0" r="0" b="0"/>
            <wp:docPr id="6" name="Picture 6" descr="Acadmeic%20Language%20Ex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admeic%20Language%20Example.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4582795"/>
                    </a:xfrm>
                    <a:prstGeom prst="rect">
                      <a:avLst/>
                    </a:prstGeom>
                    <a:noFill/>
                    <a:ln>
                      <a:noFill/>
                    </a:ln>
                  </pic:spPr>
                </pic:pic>
              </a:graphicData>
            </a:graphic>
          </wp:inline>
        </w:drawing>
      </w:r>
    </w:p>
    <w:p w14:paraId="680840D8" w14:textId="77777777" w:rsidR="0046217F" w:rsidRDefault="0046217F" w:rsidP="0046217F"/>
    <w:p w14:paraId="1FAC9648" w14:textId="77777777" w:rsidR="0046217F" w:rsidRDefault="0046217F" w:rsidP="0046217F"/>
    <w:p w14:paraId="3B0E0CA4" w14:textId="77777777" w:rsidR="0046217F" w:rsidRDefault="0046217F" w:rsidP="0046217F"/>
    <w:p w14:paraId="2507CA2B" w14:textId="77777777" w:rsidR="0046217F" w:rsidRDefault="0046217F" w:rsidP="0046217F"/>
    <w:p w14:paraId="36E39E40" w14:textId="77777777" w:rsidR="0046217F" w:rsidRDefault="0046217F" w:rsidP="0046217F"/>
    <w:p w14:paraId="553AD3CB" w14:textId="77777777" w:rsidR="0046217F" w:rsidRDefault="0046217F" w:rsidP="0046217F"/>
    <w:p w14:paraId="4CDBE4B8" w14:textId="77777777" w:rsidR="0046217F" w:rsidRDefault="0046217F" w:rsidP="0046217F"/>
    <w:p w14:paraId="2AE235BF" w14:textId="77777777" w:rsidR="0046217F" w:rsidRDefault="0046217F" w:rsidP="0046217F"/>
    <w:p w14:paraId="43349E21" w14:textId="77777777" w:rsidR="0046217F" w:rsidRDefault="0046217F" w:rsidP="0046217F"/>
    <w:p w14:paraId="54A3253D" w14:textId="77777777" w:rsidR="0046217F" w:rsidRDefault="0046217F" w:rsidP="0046217F"/>
    <w:p w14:paraId="11D8796B" w14:textId="77777777" w:rsidR="0046217F" w:rsidRDefault="0046217F" w:rsidP="0046217F"/>
    <w:p w14:paraId="38B6B2B2" w14:textId="77777777" w:rsidR="0046217F" w:rsidRDefault="0046217F" w:rsidP="0046217F"/>
    <w:p w14:paraId="1B3CAD20" w14:textId="77777777" w:rsidR="0046217F" w:rsidRDefault="0046217F" w:rsidP="0046217F"/>
    <w:p w14:paraId="4D2DACD3" w14:textId="77777777" w:rsidR="0046217F" w:rsidRDefault="0046217F" w:rsidP="0046217F"/>
    <w:p w14:paraId="4004DDFD" w14:textId="77777777" w:rsidR="0046217F" w:rsidRDefault="0046217F" w:rsidP="0046217F"/>
    <w:p w14:paraId="15C50C01" w14:textId="77777777" w:rsidR="0046217F" w:rsidRDefault="0046217F" w:rsidP="0046217F">
      <w:pPr>
        <w:spacing w:line="480" w:lineRule="auto"/>
        <w:jc w:val="center"/>
        <w:rPr>
          <w:rFonts w:ascii="Times New Roman" w:hAnsi="Times New Roman" w:cs="Times New Roman"/>
          <w:b/>
        </w:rPr>
      </w:pPr>
      <w:r>
        <w:rPr>
          <w:rFonts w:ascii="Times New Roman" w:hAnsi="Times New Roman" w:cs="Times New Roman"/>
          <w:b/>
        </w:rPr>
        <w:t>Appendix D</w:t>
      </w:r>
    </w:p>
    <w:p w14:paraId="436A34B7" w14:textId="77777777" w:rsidR="0046217F" w:rsidRDefault="0046217F" w:rsidP="0046217F">
      <w:pPr>
        <w:spacing w:line="480" w:lineRule="auto"/>
        <w:rPr>
          <w:rFonts w:ascii="Times New Roman" w:hAnsi="Times New Roman" w:cs="Times New Roman"/>
          <w:b/>
        </w:rPr>
      </w:pPr>
      <w:r>
        <w:rPr>
          <w:rFonts w:ascii="Times New Roman" w:hAnsi="Times New Roman" w:cs="Times New Roman"/>
          <w:b/>
        </w:rPr>
        <w:lastRenderedPageBreak/>
        <w:t xml:space="preserve">Academic Language Rubric </w:t>
      </w:r>
    </w:p>
    <w:tbl>
      <w:tblPr>
        <w:tblStyle w:val="TableGrid"/>
        <w:tblW w:w="0" w:type="auto"/>
        <w:tblLook w:val="04A0" w:firstRow="1" w:lastRow="0" w:firstColumn="1" w:lastColumn="0" w:noHBand="0" w:noVBand="1"/>
      </w:tblPr>
      <w:tblGrid>
        <w:gridCol w:w="2337"/>
        <w:gridCol w:w="2337"/>
        <w:gridCol w:w="2338"/>
        <w:gridCol w:w="2338"/>
      </w:tblGrid>
      <w:tr w:rsidR="0046217F" w14:paraId="1CD8CF33" w14:textId="77777777" w:rsidTr="00745DC1">
        <w:trPr>
          <w:trHeight w:val="386"/>
        </w:trPr>
        <w:tc>
          <w:tcPr>
            <w:tcW w:w="2337" w:type="dxa"/>
          </w:tcPr>
          <w:p w14:paraId="5C752CB7" w14:textId="77777777" w:rsidR="0046217F" w:rsidRDefault="0046217F" w:rsidP="00745DC1">
            <w:pPr>
              <w:spacing w:line="480" w:lineRule="auto"/>
              <w:jc w:val="center"/>
              <w:rPr>
                <w:rFonts w:ascii="Times New Roman" w:hAnsi="Times New Roman" w:cs="Times New Roman"/>
                <w:b/>
              </w:rPr>
            </w:pPr>
          </w:p>
        </w:tc>
        <w:tc>
          <w:tcPr>
            <w:tcW w:w="2337" w:type="dxa"/>
          </w:tcPr>
          <w:p w14:paraId="16415953" w14:textId="77777777" w:rsidR="0046217F" w:rsidRDefault="0046217F" w:rsidP="00745DC1">
            <w:pPr>
              <w:jc w:val="center"/>
              <w:rPr>
                <w:rFonts w:ascii="Times New Roman" w:hAnsi="Times New Roman" w:cs="Times New Roman"/>
                <w:b/>
              </w:rPr>
            </w:pPr>
            <w:r>
              <w:rPr>
                <w:rFonts w:ascii="Times New Roman" w:hAnsi="Times New Roman" w:cs="Times New Roman"/>
                <w:b/>
              </w:rPr>
              <w:t>Attempted to answer using no academic language vocabulary.</w:t>
            </w:r>
          </w:p>
          <w:p w14:paraId="640C8DC2" w14:textId="77777777" w:rsidR="0046217F" w:rsidRDefault="0046217F" w:rsidP="00745DC1">
            <w:pPr>
              <w:jc w:val="center"/>
              <w:rPr>
                <w:rFonts w:ascii="Times New Roman" w:hAnsi="Times New Roman" w:cs="Times New Roman"/>
                <w:b/>
              </w:rPr>
            </w:pPr>
            <w:r>
              <w:rPr>
                <w:rFonts w:ascii="Times New Roman" w:hAnsi="Times New Roman" w:cs="Times New Roman"/>
                <w:b/>
              </w:rPr>
              <w:t>0 pts.</w:t>
            </w:r>
          </w:p>
        </w:tc>
        <w:tc>
          <w:tcPr>
            <w:tcW w:w="2338" w:type="dxa"/>
          </w:tcPr>
          <w:p w14:paraId="50A725B1" w14:textId="77777777" w:rsidR="0046217F" w:rsidRDefault="0046217F" w:rsidP="00745DC1">
            <w:pPr>
              <w:jc w:val="center"/>
              <w:rPr>
                <w:rFonts w:ascii="Times New Roman" w:hAnsi="Times New Roman" w:cs="Times New Roman"/>
                <w:b/>
              </w:rPr>
            </w:pPr>
            <w:r>
              <w:rPr>
                <w:rFonts w:ascii="Times New Roman" w:hAnsi="Times New Roman" w:cs="Times New Roman"/>
                <w:b/>
              </w:rPr>
              <w:t xml:space="preserve">Attempted to answer question using academic language vocabulary though in incorrect context. 1 pt. </w:t>
            </w:r>
          </w:p>
        </w:tc>
        <w:tc>
          <w:tcPr>
            <w:tcW w:w="2338" w:type="dxa"/>
          </w:tcPr>
          <w:p w14:paraId="375DC574" w14:textId="77777777" w:rsidR="0046217F" w:rsidRDefault="0046217F" w:rsidP="00745DC1">
            <w:pPr>
              <w:jc w:val="center"/>
              <w:rPr>
                <w:rFonts w:ascii="Times New Roman" w:hAnsi="Times New Roman" w:cs="Times New Roman"/>
                <w:b/>
              </w:rPr>
            </w:pPr>
            <w:r>
              <w:rPr>
                <w:rFonts w:ascii="Times New Roman" w:hAnsi="Times New Roman" w:cs="Times New Roman"/>
                <w:b/>
              </w:rPr>
              <w:t xml:space="preserve">Answered question using correct/appropriate academic language vocabulary. </w:t>
            </w:r>
          </w:p>
          <w:p w14:paraId="236CB7ED" w14:textId="77777777" w:rsidR="0046217F" w:rsidRDefault="0046217F" w:rsidP="00745DC1">
            <w:pPr>
              <w:jc w:val="center"/>
              <w:rPr>
                <w:rFonts w:ascii="Times New Roman" w:hAnsi="Times New Roman" w:cs="Times New Roman"/>
                <w:b/>
              </w:rPr>
            </w:pPr>
            <w:r>
              <w:rPr>
                <w:rFonts w:ascii="Times New Roman" w:hAnsi="Times New Roman" w:cs="Times New Roman"/>
                <w:b/>
              </w:rPr>
              <w:t>2 pts.</w:t>
            </w:r>
          </w:p>
        </w:tc>
      </w:tr>
      <w:tr w:rsidR="0046217F" w14:paraId="709F115A" w14:textId="77777777" w:rsidTr="00745DC1">
        <w:tc>
          <w:tcPr>
            <w:tcW w:w="2337" w:type="dxa"/>
          </w:tcPr>
          <w:p w14:paraId="449191AC" w14:textId="77777777" w:rsidR="0046217F" w:rsidRDefault="0046217F" w:rsidP="00745DC1">
            <w:pPr>
              <w:spacing w:line="480" w:lineRule="auto"/>
              <w:rPr>
                <w:rFonts w:ascii="Times New Roman" w:hAnsi="Times New Roman" w:cs="Times New Roman"/>
                <w:b/>
              </w:rPr>
            </w:pPr>
            <w:r>
              <w:rPr>
                <w:rFonts w:ascii="Times New Roman" w:hAnsi="Times New Roman" w:cs="Times New Roman"/>
                <w:b/>
              </w:rPr>
              <w:t>Question 1</w:t>
            </w:r>
          </w:p>
        </w:tc>
        <w:tc>
          <w:tcPr>
            <w:tcW w:w="2337" w:type="dxa"/>
          </w:tcPr>
          <w:p w14:paraId="1F8E4B87" w14:textId="77777777" w:rsidR="0046217F" w:rsidRDefault="0046217F" w:rsidP="00745DC1">
            <w:pPr>
              <w:spacing w:line="480" w:lineRule="auto"/>
              <w:rPr>
                <w:rFonts w:ascii="Times New Roman" w:hAnsi="Times New Roman" w:cs="Times New Roman"/>
                <w:b/>
              </w:rPr>
            </w:pPr>
          </w:p>
        </w:tc>
        <w:tc>
          <w:tcPr>
            <w:tcW w:w="2338" w:type="dxa"/>
          </w:tcPr>
          <w:p w14:paraId="30F43DEE" w14:textId="77777777" w:rsidR="0046217F" w:rsidRDefault="0046217F" w:rsidP="00745DC1">
            <w:pPr>
              <w:spacing w:line="480" w:lineRule="auto"/>
              <w:rPr>
                <w:rFonts w:ascii="Times New Roman" w:hAnsi="Times New Roman" w:cs="Times New Roman"/>
                <w:b/>
              </w:rPr>
            </w:pPr>
          </w:p>
        </w:tc>
        <w:tc>
          <w:tcPr>
            <w:tcW w:w="2338" w:type="dxa"/>
          </w:tcPr>
          <w:p w14:paraId="24F89CAB" w14:textId="77777777" w:rsidR="0046217F" w:rsidRDefault="0046217F" w:rsidP="00745DC1">
            <w:pPr>
              <w:spacing w:line="480" w:lineRule="auto"/>
              <w:rPr>
                <w:rFonts w:ascii="Times New Roman" w:hAnsi="Times New Roman" w:cs="Times New Roman"/>
                <w:b/>
              </w:rPr>
            </w:pPr>
          </w:p>
        </w:tc>
      </w:tr>
      <w:tr w:rsidR="0046217F" w14:paraId="013EF26D" w14:textId="77777777" w:rsidTr="00745DC1">
        <w:tc>
          <w:tcPr>
            <w:tcW w:w="2337" w:type="dxa"/>
          </w:tcPr>
          <w:p w14:paraId="2169A39B" w14:textId="77777777" w:rsidR="0046217F" w:rsidRDefault="0046217F" w:rsidP="00745DC1">
            <w:pPr>
              <w:spacing w:line="480" w:lineRule="auto"/>
              <w:rPr>
                <w:rFonts w:ascii="Times New Roman" w:hAnsi="Times New Roman" w:cs="Times New Roman"/>
                <w:b/>
              </w:rPr>
            </w:pPr>
            <w:r>
              <w:rPr>
                <w:rFonts w:ascii="Times New Roman" w:hAnsi="Times New Roman" w:cs="Times New Roman"/>
                <w:b/>
              </w:rPr>
              <w:t>Question 2</w:t>
            </w:r>
          </w:p>
        </w:tc>
        <w:tc>
          <w:tcPr>
            <w:tcW w:w="2337" w:type="dxa"/>
          </w:tcPr>
          <w:p w14:paraId="6CB6392A" w14:textId="77777777" w:rsidR="0046217F" w:rsidRDefault="0046217F" w:rsidP="00745DC1">
            <w:pPr>
              <w:spacing w:line="480" w:lineRule="auto"/>
              <w:rPr>
                <w:rFonts w:ascii="Times New Roman" w:hAnsi="Times New Roman" w:cs="Times New Roman"/>
                <w:b/>
              </w:rPr>
            </w:pPr>
          </w:p>
        </w:tc>
        <w:tc>
          <w:tcPr>
            <w:tcW w:w="2338" w:type="dxa"/>
          </w:tcPr>
          <w:p w14:paraId="25BBE184" w14:textId="77777777" w:rsidR="0046217F" w:rsidRDefault="0046217F" w:rsidP="00745DC1">
            <w:pPr>
              <w:spacing w:line="480" w:lineRule="auto"/>
              <w:rPr>
                <w:rFonts w:ascii="Times New Roman" w:hAnsi="Times New Roman" w:cs="Times New Roman"/>
                <w:b/>
              </w:rPr>
            </w:pPr>
          </w:p>
        </w:tc>
        <w:tc>
          <w:tcPr>
            <w:tcW w:w="2338" w:type="dxa"/>
          </w:tcPr>
          <w:p w14:paraId="33C7561A" w14:textId="77777777" w:rsidR="0046217F" w:rsidRDefault="0046217F" w:rsidP="00745DC1">
            <w:pPr>
              <w:spacing w:line="480" w:lineRule="auto"/>
              <w:rPr>
                <w:rFonts w:ascii="Times New Roman" w:hAnsi="Times New Roman" w:cs="Times New Roman"/>
                <w:b/>
              </w:rPr>
            </w:pPr>
          </w:p>
        </w:tc>
      </w:tr>
      <w:tr w:rsidR="0046217F" w14:paraId="5D75716C" w14:textId="77777777" w:rsidTr="002C04FB">
        <w:trPr>
          <w:trHeight w:val="530"/>
        </w:trPr>
        <w:tc>
          <w:tcPr>
            <w:tcW w:w="2337" w:type="dxa"/>
          </w:tcPr>
          <w:p w14:paraId="66E6DDF1" w14:textId="77777777" w:rsidR="0046217F" w:rsidRDefault="0046217F" w:rsidP="00745DC1">
            <w:pPr>
              <w:spacing w:line="480" w:lineRule="auto"/>
              <w:rPr>
                <w:rFonts w:ascii="Times New Roman" w:hAnsi="Times New Roman" w:cs="Times New Roman"/>
                <w:b/>
              </w:rPr>
            </w:pPr>
            <w:r>
              <w:rPr>
                <w:rFonts w:ascii="Times New Roman" w:hAnsi="Times New Roman" w:cs="Times New Roman"/>
                <w:b/>
              </w:rPr>
              <w:t>Question 3</w:t>
            </w:r>
          </w:p>
        </w:tc>
        <w:tc>
          <w:tcPr>
            <w:tcW w:w="2337" w:type="dxa"/>
          </w:tcPr>
          <w:p w14:paraId="41DD560C" w14:textId="77777777" w:rsidR="0046217F" w:rsidRDefault="0046217F" w:rsidP="00745DC1">
            <w:pPr>
              <w:spacing w:line="480" w:lineRule="auto"/>
              <w:rPr>
                <w:rFonts w:ascii="Times New Roman" w:hAnsi="Times New Roman" w:cs="Times New Roman"/>
                <w:b/>
              </w:rPr>
            </w:pPr>
          </w:p>
        </w:tc>
        <w:tc>
          <w:tcPr>
            <w:tcW w:w="2338" w:type="dxa"/>
          </w:tcPr>
          <w:p w14:paraId="633AD416" w14:textId="77777777" w:rsidR="0046217F" w:rsidRDefault="0046217F" w:rsidP="00745DC1">
            <w:pPr>
              <w:spacing w:line="480" w:lineRule="auto"/>
              <w:rPr>
                <w:rFonts w:ascii="Times New Roman" w:hAnsi="Times New Roman" w:cs="Times New Roman"/>
                <w:b/>
              </w:rPr>
            </w:pPr>
          </w:p>
        </w:tc>
        <w:tc>
          <w:tcPr>
            <w:tcW w:w="2338" w:type="dxa"/>
          </w:tcPr>
          <w:p w14:paraId="62E74601" w14:textId="77777777" w:rsidR="0046217F" w:rsidRDefault="0046217F" w:rsidP="00745DC1">
            <w:pPr>
              <w:spacing w:line="480" w:lineRule="auto"/>
              <w:rPr>
                <w:rFonts w:ascii="Times New Roman" w:hAnsi="Times New Roman" w:cs="Times New Roman"/>
                <w:b/>
              </w:rPr>
            </w:pPr>
          </w:p>
        </w:tc>
      </w:tr>
    </w:tbl>
    <w:p w14:paraId="7D8D2CFF" w14:textId="77777777" w:rsidR="0046217F" w:rsidRDefault="0046217F" w:rsidP="0046217F">
      <w:pPr>
        <w:spacing w:line="48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Total _____/   6 pts. </w:t>
      </w:r>
      <w:r w:rsidRPr="005B60C3">
        <w:rPr>
          <w:rFonts w:ascii="Times New Roman" w:hAnsi="Times New Roman" w:cs="Times New Roman"/>
          <w:b/>
          <w:u w:val="single"/>
        </w:rPr>
        <w:t xml:space="preserve">      </w:t>
      </w:r>
    </w:p>
    <w:p w14:paraId="2C044101" w14:textId="77777777" w:rsidR="0046217F" w:rsidRDefault="0046217F" w:rsidP="0046217F">
      <w:pPr>
        <w:spacing w:line="480" w:lineRule="auto"/>
        <w:jc w:val="center"/>
        <w:rPr>
          <w:rFonts w:ascii="Times New Roman" w:hAnsi="Times New Roman" w:cs="Times New Roman"/>
          <w:b/>
        </w:rPr>
      </w:pPr>
    </w:p>
    <w:p w14:paraId="3A3E7B56" w14:textId="77777777" w:rsidR="0046217F" w:rsidRDefault="0046217F" w:rsidP="0046217F">
      <w:pPr>
        <w:spacing w:line="480" w:lineRule="auto"/>
        <w:jc w:val="center"/>
        <w:rPr>
          <w:rFonts w:ascii="Times New Roman" w:hAnsi="Times New Roman" w:cs="Times New Roman"/>
          <w:b/>
        </w:rPr>
      </w:pPr>
    </w:p>
    <w:p w14:paraId="0A0E6005" w14:textId="77777777" w:rsidR="0046217F" w:rsidRDefault="0046217F" w:rsidP="0046217F">
      <w:pPr>
        <w:spacing w:line="480" w:lineRule="auto"/>
        <w:jc w:val="center"/>
        <w:rPr>
          <w:rFonts w:ascii="Times New Roman" w:hAnsi="Times New Roman" w:cs="Times New Roman"/>
          <w:b/>
        </w:rPr>
      </w:pPr>
    </w:p>
    <w:p w14:paraId="6486681F" w14:textId="77777777" w:rsidR="0046217F" w:rsidRDefault="0046217F" w:rsidP="0046217F">
      <w:pPr>
        <w:spacing w:line="480" w:lineRule="auto"/>
        <w:jc w:val="center"/>
        <w:rPr>
          <w:rFonts w:ascii="Times New Roman" w:hAnsi="Times New Roman" w:cs="Times New Roman"/>
          <w:b/>
        </w:rPr>
      </w:pPr>
    </w:p>
    <w:p w14:paraId="135551F8" w14:textId="77777777" w:rsidR="0046217F" w:rsidRDefault="0046217F" w:rsidP="0046217F">
      <w:pPr>
        <w:spacing w:line="480" w:lineRule="auto"/>
        <w:jc w:val="center"/>
        <w:rPr>
          <w:rFonts w:ascii="Times New Roman" w:hAnsi="Times New Roman" w:cs="Times New Roman"/>
          <w:b/>
        </w:rPr>
      </w:pPr>
    </w:p>
    <w:p w14:paraId="4B364F5D" w14:textId="77777777" w:rsidR="0046217F" w:rsidRDefault="0046217F" w:rsidP="0046217F">
      <w:pPr>
        <w:spacing w:line="480" w:lineRule="auto"/>
        <w:jc w:val="center"/>
        <w:rPr>
          <w:rFonts w:ascii="Times New Roman" w:hAnsi="Times New Roman" w:cs="Times New Roman"/>
          <w:b/>
        </w:rPr>
      </w:pPr>
    </w:p>
    <w:p w14:paraId="7D8F8C6E" w14:textId="77777777" w:rsidR="0046217F" w:rsidRDefault="0046217F" w:rsidP="0046217F">
      <w:pPr>
        <w:spacing w:line="480" w:lineRule="auto"/>
        <w:jc w:val="center"/>
        <w:rPr>
          <w:rFonts w:ascii="Times New Roman" w:hAnsi="Times New Roman" w:cs="Times New Roman"/>
          <w:b/>
        </w:rPr>
      </w:pPr>
    </w:p>
    <w:p w14:paraId="070B5C83" w14:textId="77777777" w:rsidR="0046217F" w:rsidRDefault="0046217F" w:rsidP="0046217F">
      <w:pPr>
        <w:spacing w:line="480" w:lineRule="auto"/>
        <w:jc w:val="center"/>
        <w:rPr>
          <w:rFonts w:ascii="Times New Roman" w:hAnsi="Times New Roman" w:cs="Times New Roman"/>
          <w:b/>
        </w:rPr>
      </w:pPr>
    </w:p>
    <w:p w14:paraId="5B4DE54B" w14:textId="61C4B857" w:rsidR="0046217F" w:rsidRPr="0046217F" w:rsidRDefault="0046217F" w:rsidP="00BF54D7">
      <w:pPr>
        <w:spacing w:line="480" w:lineRule="auto"/>
        <w:rPr>
          <w:rFonts w:ascii="Times New Roman" w:hAnsi="Times New Roman" w:cs="Times New Roman"/>
          <w:b/>
        </w:rPr>
      </w:pPr>
    </w:p>
    <w:sectPr w:rsidR="0046217F" w:rsidRPr="0046217F" w:rsidSect="00017CB9">
      <w:headerReference w:type="even" r:id="rId39"/>
      <w:headerReference w:type="first" r:id="rId40"/>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Author" w:initials="A">
    <w:p w14:paraId="661D6807" w14:textId="5556D489" w:rsidR="00DD1442" w:rsidRDefault="00DD1442">
      <w:pPr>
        <w:pStyle w:val="CommentText"/>
      </w:pPr>
      <w:r>
        <w:rPr>
          <w:rStyle w:val="CommentReference"/>
        </w:rPr>
        <w:annotationRef/>
      </w:r>
      <w:r>
        <w:t>Rather than summarizing each study in each paragraph, please synthesize them</w:t>
      </w:r>
      <w:r w:rsidR="0009574D">
        <w:t xml:space="preserve"> together.</w:t>
      </w:r>
    </w:p>
  </w:comment>
  <w:comment w:id="11" w:author="Author" w:initials="A">
    <w:p w14:paraId="723432D8" w14:textId="77777777" w:rsidR="00057360" w:rsidRDefault="00057360" w:rsidP="00057360">
      <w:pPr>
        <w:pStyle w:val="CommentText"/>
      </w:pPr>
      <w:r>
        <w:rPr>
          <w:rStyle w:val="CommentReference"/>
        </w:rPr>
        <w:annotationRef/>
      </w:r>
      <w:r>
        <w:rPr>
          <w:rStyle w:val="CommentReference"/>
        </w:rPr>
        <w:annotationRef/>
      </w:r>
      <w:r>
        <w:t>Again, rather than summarizing the study in a lengthy paragraph, synthesize studies which have same findings with the same goals.</w:t>
      </w:r>
    </w:p>
    <w:p w14:paraId="54B292C1" w14:textId="578F78EF" w:rsidR="00057360" w:rsidRDefault="00057360">
      <w:pPr>
        <w:pStyle w:val="CommentText"/>
      </w:pPr>
    </w:p>
  </w:comment>
  <w:comment w:id="12" w:author="Author" w:initials="A">
    <w:p w14:paraId="067FDC99" w14:textId="6903B2C9" w:rsidR="00800074" w:rsidRDefault="00800074">
      <w:pPr>
        <w:pStyle w:val="CommentText"/>
      </w:pPr>
      <w:r>
        <w:rPr>
          <w:rStyle w:val="CommentReference"/>
        </w:rPr>
        <w:annotationRef/>
      </w:r>
      <w:r>
        <w:t>Good</w:t>
      </w:r>
      <w:r w:rsidR="00057360">
        <w:t xml:space="preserve"> synthesis.</w:t>
      </w:r>
    </w:p>
  </w:comment>
  <w:comment w:id="13" w:author="Author" w:initials="A">
    <w:p w14:paraId="2C713686" w14:textId="14E609D0" w:rsidR="000D0281" w:rsidRDefault="000D0281">
      <w:pPr>
        <w:pStyle w:val="CommentText"/>
      </w:pPr>
      <w:r>
        <w:rPr>
          <w:rStyle w:val="CommentReference"/>
        </w:rPr>
        <w:annotationRef/>
      </w:r>
      <w:r>
        <w:t>You have used the ac</w:t>
      </w:r>
      <w:r w:rsidR="0024335C">
        <w:t>r</w:t>
      </w:r>
      <w:r>
        <w:t>onym already in the above.</w:t>
      </w:r>
    </w:p>
  </w:comment>
  <w:comment w:id="17" w:author="Author" w:initials="A">
    <w:p w14:paraId="58131EA4" w14:textId="105CD0FB" w:rsidR="0024335C" w:rsidRDefault="0024335C">
      <w:pPr>
        <w:pStyle w:val="CommentText"/>
      </w:pPr>
      <w:r>
        <w:rPr>
          <w:rStyle w:val="CommentReference"/>
        </w:rPr>
        <w:annotationRef/>
      </w:r>
      <w:r>
        <w:t>I found some redundancy here that I read it in the introduction Please avoid the redundancy.</w:t>
      </w:r>
    </w:p>
  </w:comment>
  <w:comment w:id="19" w:author="Author" w:initials="A">
    <w:p w14:paraId="2F52AA0B" w14:textId="5AA1B4AF" w:rsidR="00D902B9" w:rsidRDefault="00D902B9">
      <w:pPr>
        <w:pStyle w:val="CommentText"/>
      </w:pPr>
      <w:r>
        <w:rPr>
          <w:rStyle w:val="CommentReference"/>
        </w:rPr>
        <w:annotationRef/>
      </w:r>
      <w:r>
        <w:t xml:space="preserve">It is the hypotheses </w:t>
      </w:r>
      <w:r w:rsidR="00036467">
        <w:t>for answering the research questions, right?</w:t>
      </w:r>
    </w:p>
  </w:comment>
  <w:comment w:id="22" w:author="Author" w:initials="A">
    <w:p w14:paraId="51AB3565" w14:textId="254F7328" w:rsidR="008434F3" w:rsidRDefault="008434F3">
      <w:pPr>
        <w:pStyle w:val="CommentText"/>
      </w:pPr>
      <w:r>
        <w:rPr>
          <w:rStyle w:val="CommentReference"/>
        </w:rPr>
        <w:annotationRef/>
      </w:r>
      <w:r>
        <w:t>Please add number.</w:t>
      </w:r>
    </w:p>
  </w:comment>
  <w:comment w:id="29" w:author="Author" w:initials="A">
    <w:p w14:paraId="56BC0D62" w14:textId="6465B15A" w:rsidR="003448FD" w:rsidRDefault="003448FD">
      <w:pPr>
        <w:pStyle w:val="CommentText"/>
      </w:pPr>
      <w:r>
        <w:rPr>
          <w:rStyle w:val="CommentReference"/>
        </w:rPr>
        <w:annotationRef/>
      </w:r>
      <w:r>
        <w:t xml:space="preserve">How is it happened to do random assignment? As written here, class A is experimental </w:t>
      </w:r>
      <w:r w:rsidR="008A167D">
        <w:t xml:space="preserve">(IC-JPA) </w:t>
      </w:r>
      <w:r>
        <w:t>and class B is contr</w:t>
      </w:r>
      <w:r w:rsidR="008A167D">
        <w:t>ol. And these two classes are already determined at school.</w:t>
      </w:r>
    </w:p>
  </w:comment>
  <w:comment w:id="30" w:author="Author" w:initials="A">
    <w:p w14:paraId="642FC283" w14:textId="09965B03" w:rsidR="00D31F49" w:rsidRDefault="00D31F49">
      <w:pPr>
        <w:pStyle w:val="CommentText"/>
      </w:pPr>
      <w:r>
        <w:rPr>
          <w:rStyle w:val="CommentReference"/>
        </w:rPr>
        <w:annotationRef/>
      </w:r>
      <w:r>
        <w:t xml:space="preserve">You may state </w:t>
      </w:r>
      <w:r w:rsidR="00D017D3">
        <w:t xml:space="preserve">the control group will be measured the </w:t>
      </w:r>
      <w:r w:rsidR="00B5605F">
        <w:t>same way except for the IC-JPA. 1-2 sentences may be enough.</w:t>
      </w:r>
      <w:r w:rsidR="00E16697">
        <w:t xml:space="preserve"> </w:t>
      </w:r>
    </w:p>
  </w:comment>
  <w:comment w:id="31" w:author="Author" w:initials="A">
    <w:p w14:paraId="4A2C10C0" w14:textId="433614CB" w:rsidR="007B41DA" w:rsidRDefault="007B41DA">
      <w:pPr>
        <w:pStyle w:val="CommentText"/>
      </w:pPr>
      <w:r>
        <w:rPr>
          <w:rStyle w:val="CommentReference"/>
        </w:rPr>
        <w:annotationRef/>
      </w:r>
      <w:r w:rsidR="002E7946">
        <w:t>Make it clearer. Compare tests (pre-post) for control and experimental groups, right?</w:t>
      </w:r>
    </w:p>
  </w:comment>
  <w:comment w:id="32" w:author="Author" w:initials="A">
    <w:p w14:paraId="6BB5E61C" w14:textId="4D6A02F4" w:rsidR="00DC554E" w:rsidRDefault="00DC554E">
      <w:pPr>
        <w:pStyle w:val="CommentText"/>
      </w:pPr>
      <w:r>
        <w:rPr>
          <w:rStyle w:val="CommentReference"/>
        </w:rPr>
        <w:annotationRef/>
      </w:r>
      <w:r>
        <w:t>It may be good to provide the assessments in the appendix.</w:t>
      </w:r>
    </w:p>
  </w:comment>
  <w:comment w:id="33" w:author="Author" w:initials="A">
    <w:p w14:paraId="0CC87DFA" w14:textId="4BD5C5B6" w:rsidR="002E7946" w:rsidRDefault="002E7946">
      <w:pPr>
        <w:pStyle w:val="CommentText"/>
      </w:pPr>
      <w:r>
        <w:rPr>
          <w:rStyle w:val="CommentReference"/>
        </w:rPr>
        <w:annotationRef/>
      </w:r>
      <w:r>
        <w:t>This ru</w:t>
      </w:r>
      <w:r w:rsidR="00004525">
        <w:t>bric will be analyzed for control and experimental groups both, right? Please reflect this.</w:t>
      </w:r>
    </w:p>
  </w:comment>
  <w:comment w:id="34" w:author="Author" w:initials="A">
    <w:p w14:paraId="3E2DFD0B" w14:textId="62BC62D9" w:rsidR="000A528D" w:rsidRDefault="000A528D">
      <w:pPr>
        <w:pStyle w:val="CommentText"/>
      </w:pPr>
      <w:r>
        <w:rPr>
          <w:rStyle w:val="CommentReference"/>
        </w:rPr>
        <w:annotationRef/>
      </w:r>
      <w:r>
        <w:t>Please provide it in Appendix.</w:t>
      </w:r>
    </w:p>
  </w:comment>
  <w:comment w:id="35" w:author="Author" w:initials="A">
    <w:p w14:paraId="1311D7E6" w14:textId="1042E5B5" w:rsidR="00A220C3" w:rsidRDefault="00A220C3">
      <w:pPr>
        <w:pStyle w:val="CommentText"/>
      </w:pPr>
      <w:r>
        <w:rPr>
          <w:rStyle w:val="CommentReference"/>
        </w:rPr>
        <w:annotationRef/>
      </w:r>
      <w:r>
        <w:t>Redundant. You may remove.</w:t>
      </w:r>
    </w:p>
  </w:comment>
  <w:comment w:id="36" w:author="Author" w:initials="A">
    <w:p w14:paraId="717303C7" w14:textId="483D47AB" w:rsidR="00A220C3" w:rsidRDefault="00A220C3">
      <w:pPr>
        <w:pStyle w:val="CommentText"/>
      </w:pPr>
      <w:r>
        <w:rPr>
          <w:rStyle w:val="CommentReference"/>
        </w:rPr>
        <w:annotationRef/>
      </w:r>
      <w:r>
        <w:t>Please be consistent to use the term</w:t>
      </w:r>
      <w:r w:rsidR="00731FC6">
        <w:t>. In the above, you said experimental and control.</w:t>
      </w:r>
    </w:p>
  </w:comment>
  <w:comment w:id="37" w:author="Author" w:initials="A">
    <w:p w14:paraId="71F3500C" w14:textId="64B3E227" w:rsidR="00731FC6" w:rsidRDefault="00731FC6">
      <w:pPr>
        <w:pStyle w:val="CommentText"/>
      </w:pPr>
      <w:r>
        <w:rPr>
          <w:rStyle w:val="CommentReference"/>
        </w:rPr>
        <w:annotationRef/>
      </w:r>
      <w:r>
        <w:t>5?</w:t>
      </w:r>
    </w:p>
  </w:comment>
  <w:comment w:id="41" w:author="Author" w:initials="A">
    <w:p w14:paraId="0702B289" w14:textId="7C5E1992" w:rsidR="0079104D" w:rsidRDefault="0079104D">
      <w:pPr>
        <w:pStyle w:val="CommentText"/>
      </w:pPr>
      <w:r>
        <w:rPr>
          <w:rStyle w:val="CommentReference"/>
        </w:rPr>
        <w:annotationRef/>
      </w:r>
      <w:r>
        <w:t>Please focus on unit 4 only.</w:t>
      </w:r>
    </w:p>
  </w:comment>
  <w:comment w:id="42" w:author="Author" w:initials="A">
    <w:p w14:paraId="1B302B29" w14:textId="35CB5438" w:rsidR="0077730A" w:rsidRDefault="0077730A">
      <w:pPr>
        <w:pStyle w:val="CommentText"/>
      </w:pPr>
      <w:r>
        <w:rPr>
          <w:rStyle w:val="CommentReference"/>
        </w:rPr>
        <w:annotationRef/>
      </w:r>
      <w:r>
        <w:t>Control or comparison?</w:t>
      </w:r>
      <w:r w:rsidR="00BC40FB">
        <w:t xml:space="preserve"> Be consistent.</w:t>
      </w:r>
    </w:p>
  </w:comment>
  <w:comment w:id="43" w:author="Author" w:initials="A">
    <w:p w14:paraId="59DF7C9C" w14:textId="2DD92629" w:rsidR="008A47F2" w:rsidRDefault="008A47F2">
      <w:pPr>
        <w:pStyle w:val="CommentText"/>
      </w:pPr>
      <w:r>
        <w:rPr>
          <w:rStyle w:val="CommentReference"/>
        </w:rPr>
        <w:annotationRef/>
      </w:r>
      <w:r>
        <w:t>Title of the figure and citation needed.</w:t>
      </w:r>
    </w:p>
  </w:comment>
  <w:comment w:id="46" w:author="Author" w:initials="A">
    <w:p w14:paraId="0C5B7A20" w14:textId="29491840" w:rsidR="006F18B5" w:rsidRDefault="006F18B5">
      <w:pPr>
        <w:pStyle w:val="CommentText"/>
      </w:pPr>
      <w:r>
        <w:rPr>
          <w:rStyle w:val="CommentReference"/>
        </w:rPr>
        <w:annotationRef/>
      </w:r>
      <w:r>
        <w:t>Title needed. Citation needed if you adapted this figure from somewhere.</w:t>
      </w:r>
    </w:p>
  </w:comment>
  <w:comment w:id="51" w:author="Author" w:initials="A">
    <w:p w14:paraId="34B50260" w14:textId="05D21258" w:rsidR="005A5C1B" w:rsidRDefault="005A5C1B">
      <w:pPr>
        <w:pStyle w:val="CommentText"/>
      </w:pPr>
      <w:r>
        <w:rPr>
          <w:rStyle w:val="CommentReference"/>
        </w:rPr>
        <w:annotationRef/>
      </w:r>
      <w:r>
        <w:t>Citation may be needed?</w:t>
      </w:r>
    </w:p>
  </w:comment>
  <w:comment w:id="59" w:author="Author" w:initials="A">
    <w:p w14:paraId="78CD4291" w14:textId="77777777" w:rsidR="00BB3461" w:rsidRDefault="001F3A41">
      <w:pPr>
        <w:pStyle w:val="CommentText"/>
      </w:pPr>
      <w:r>
        <w:rPr>
          <w:rStyle w:val="CommentReference"/>
        </w:rPr>
        <w:annotationRef/>
      </w:r>
      <w:r>
        <w:t>Please add the plan of analysis</w:t>
      </w:r>
      <w:r w:rsidR="00BB3461">
        <w:t xml:space="preserve"> section.</w:t>
      </w:r>
    </w:p>
    <w:p w14:paraId="27ED7FF5" w14:textId="77777777" w:rsidR="00BB52A9" w:rsidRDefault="00BB3461" w:rsidP="00BB52A9">
      <w:pPr>
        <w:pStyle w:val="CommentText"/>
      </w:pPr>
      <w:r>
        <w:t>What measures will be used for conducting ANCOVA.</w:t>
      </w:r>
      <w:r w:rsidR="00BB52A9">
        <w:t xml:space="preserve"> </w:t>
      </w:r>
    </w:p>
    <w:p w14:paraId="471B0A8A" w14:textId="77777777" w:rsidR="00BB52A9" w:rsidRDefault="00BB52A9" w:rsidP="00BB52A9">
      <w:pPr>
        <w:pStyle w:val="CommentText"/>
      </w:pPr>
    </w:p>
    <w:p w14:paraId="33CF9444" w14:textId="73702DDE" w:rsidR="00BB52A9" w:rsidRDefault="00BB52A9" w:rsidP="00BB52A9">
      <w:pPr>
        <w:pStyle w:val="CommentText"/>
      </w:pPr>
      <w:r>
        <w:t>How about arrange the analysis plan along with each research question.</w:t>
      </w:r>
    </w:p>
    <w:p w14:paraId="319C8068" w14:textId="77777777" w:rsidR="00BB52A9" w:rsidRDefault="00BB52A9" w:rsidP="00BB52A9">
      <w:pPr>
        <w:pStyle w:val="CommentText"/>
      </w:pPr>
    </w:p>
    <w:p w14:paraId="3D77C926" w14:textId="77777777" w:rsidR="00BB52A9" w:rsidRDefault="00BB52A9" w:rsidP="00BB52A9">
      <w:pPr>
        <w:pStyle w:val="CommentText"/>
      </w:pPr>
      <w:r>
        <w:t>For example,</w:t>
      </w:r>
    </w:p>
    <w:p w14:paraId="376C857B" w14:textId="47CC5187" w:rsidR="00BB52A9" w:rsidRDefault="00BB52A9" w:rsidP="00BB52A9">
      <w:pPr>
        <w:pStyle w:val="CommentText"/>
      </w:pPr>
      <w:r>
        <w:t xml:space="preserve">For answering question1, I </w:t>
      </w:r>
      <w:r w:rsidR="00D07695">
        <w:t>conducted ANCOVA for comparing two groups with one covariate variable.</w:t>
      </w:r>
    </w:p>
    <w:p w14:paraId="5B87426B" w14:textId="77777777" w:rsidR="00377327" w:rsidRDefault="00377327" w:rsidP="00BB52A9">
      <w:pPr>
        <w:pStyle w:val="CommentText"/>
      </w:pPr>
    </w:p>
    <w:p w14:paraId="59498EE2" w14:textId="77777777" w:rsidR="00BB52A9" w:rsidRDefault="00BB52A9" w:rsidP="00BB52A9">
      <w:pPr>
        <w:pStyle w:val="CommentText"/>
      </w:pPr>
      <w:r>
        <w:t>For answering question 2, I used, ###, …</w:t>
      </w:r>
    </w:p>
    <w:p w14:paraId="09F15CD8" w14:textId="6F0BF7AF" w:rsidR="00BB3461" w:rsidRDefault="00BB52A9" w:rsidP="00377327">
      <w:pPr>
        <w:pStyle w:val="CommentText"/>
      </w:pPr>
      <w:r>
        <w:t>Something like that.</w:t>
      </w:r>
      <w:r w:rsidR="00BB3461">
        <w:t xml:space="preserve"> </w:t>
      </w:r>
    </w:p>
  </w:comment>
  <w:comment w:id="61" w:author="Author" w:initials="A">
    <w:p w14:paraId="046071C7" w14:textId="32F6603C" w:rsidR="00D07695" w:rsidRDefault="00D07695">
      <w:pPr>
        <w:pStyle w:val="CommentText"/>
      </w:pPr>
      <w:r>
        <w:rPr>
          <w:rStyle w:val="CommentReference"/>
        </w:rPr>
        <w:annotationRef/>
      </w:r>
      <w:r>
        <w:t>This seems better fit in the section of analysis plan</w:t>
      </w:r>
      <w:r w:rsidR="002D542C">
        <w:t>.</w:t>
      </w:r>
    </w:p>
  </w:comment>
  <w:comment w:id="62" w:author="Author" w:initials="A">
    <w:p w14:paraId="529C9FCE" w14:textId="2605FE41" w:rsidR="008320A7" w:rsidRDefault="008320A7">
      <w:pPr>
        <w:pStyle w:val="CommentText"/>
      </w:pPr>
      <w:r>
        <w:rPr>
          <w:rStyle w:val="CommentReference"/>
        </w:rPr>
        <w:annotationRef/>
      </w:r>
      <w:r>
        <w:t>What is the group? Control and experimental?</w:t>
      </w:r>
    </w:p>
  </w:comment>
  <w:comment w:id="63" w:author="Author" w:initials="A">
    <w:p w14:paraId="1D578E42" w14:textId="77777777" w:rsidR="007D6024" w:rsidRDefault="007D6024">
      <w:pPr>
        <w:pStyle w:val="CommentText"/>
      </w:pPr>
      <w:r>
        <w:rPr>
          <w:rStyle w:val="CommentReference"/>
        </w:rPr>
        <w:annotationRef/>
      </w:r>
      <w:r>
        <w:t>Report result using APA.</w:t>
      </w:r>
    </w:p>
    <w:p w14:paraId="016DB97A" w14:textId="15FCCF1D" w:rsidR="007D6024" w:rsidRDefault="00FF2795">
      <w:pPr>
        <w:pStyle w:val="CommentText"/>
      </w:pPr>
      <w:r>
        <w:t xml:space="preserve">Ex) </w:t>
      </w:r>
      <w:r w:rsidR="007D6024">
        <w:t>F(#,##)</w:t>
      </w:r>
      <w:r>
        <w:t>=#.##, p&lt;.05</w:t>
      </w:r>
    </w:p>
  </w:comment>
  <w:comment w:id="64" w:author="Author" w:initials="A">
    <w:p w14:paraId="3A190524" w14:textId="77777777" w:rsidR="002D629B" w:rsidRDefault="002D629B">
      <w:pPr>
        <w:pStyle w:val="CommentText"/>
      </w:pPr>
      <w:r>
        <w:rPr>
          <w:rStyle w:val="CommentReference"/>
        </w:rPr>
        <w:annotationRef/>
      </w:r>
      <w:r>
        <w:t xml:space="preserve">Please revise this table in </w:t>
      </w:r>
      <w:r>
        <w:t>apa style.</w:t>
      </w:r>
    </w:p>
    <w:p w14:paraId="7AA5F8F9" w14:textId="77777777" w:rsidR="00581E85" w:rsidRDefault="00D42CD9">
      <w:pPr>
        <w:pStyle w:val="CommentText"/>
      </w:pPr>
      <w:hyperlink r:id="rId1" w:history="1">
        <w:r w:rsidR="00581E85">
          <w:rPr>
            <w:rStyle w:val="Hyperlink"/>
          </w:rPr>
          <w:t>https://web.cortland.edu/hendrick/APA%20Making%20Tables%20and%20Figures.pdf</w:t>
        </w:r>
      </w:hyperlink>
    </w:p>
    <w:p w14:paraId="4D3F94F9" w14:textId="77777777" w:rsidR="0056760F" w:rsidRDefault="0056760F">
      <w:pPr>
        <w:pStyle w:val="CommentText"/>
      </w:pPr>
    </w:p>
    <w:p w14:paraId="29F9DECD" w14:textId="4EF7BE48" w:rsidR="0056760F" w:rsidRDefault="0056760F">
      <w:pPr>
        <w:pStyle w:val="CommentText"/>
      </w:pPr>
    </w:p>
  </w:comment>
  <w:comment w:id="65" w:author="Author" w:initials="A">
    <w:p w14:paraId="539F931C" w14:textId="35BF6B6B" w:rsidR="00430BC0" w:rsidRDefault="00430BC0">
      <w:pPr>
        <w:pStyle w:val="CommentText"/>
      </w:pPr>
      <w:r>
        <w:rPr>
          <w:rStyle w:val="CommentReference"/>
        </w:rPr>
        <w:annotationRef/>
      </w:r>
      <w:r>
        <w:t>You may create the ANCOVA table for math and language together.</w:t>
      </w:r>
    </w:p>
  </w:comment>
  <w:comment w:id="66" w:author="Author" w:initials="A">
    <w:p w14:paraId="0B88A53E" w14:textId="3E12AC85" w:rsidR="00430BC0" w:rsidRDefault="00430BC0">
      <w:pPr>
        <w:pStyle w:val="CommentText"/>
      </w:pPr>
      <w:r>
        <w:rPr>
          <w:rStyle w:val="CommentReference"/>
        </w:rPr>
        <w:annotationRef/>
      </w:r>
      <w:r>
        <w:t xml:space="preserve">Table needed. </w:t>
      </w:r>
      <w:r w:rsidR="0049397B">
        <w:t>Please read the comment above at table 1.</w:t>
      </w:r>
    </w:p>
  </w:comment>
  <w:comment w:id="67" w:author="Author" w:initials="A">
    <w:p w14:paraId="0F85CA92" w14:textId="77777777" w:rsidR="00D07AA5" w:rsidRDefault="00D07AA5">
      <w:pPr>
        <w:pStyle w:val="CommentText"/>
      </w:pPr>
      <w:r>
        <w:rPr>
          <w:rStyle w:val="CommentReference"/>
        </w:rPr>
        <w:annotationRef/>
      </w:r>
      <w:r>
        <w:t>Again, please be consistent in using terms. Treatment vs. comparison?</w:t>
      </w:r>
    </w:p>
    <w:p w14:paraId="0E5C8EC9" w14:textId="6F9A7AC5" w:rsidR="00D07AA5" w:rsidRDefault="00D07AA5">
      <w:pPr>
        <w:pStyle w:val="CommentText"/>
      </w:pPr>
    </w:p>
  </w:comment>
  <w:comment w:id="69" w:author="Author" w:initials="A">
    <w:p w14:paraId="29EBBE0F" w14:textId="6489E45F" w:rsidR="0093465A" w:rsidRDefault="0093465A">
      <w:pPr>
        <w:pStyle w:val="CommentText"/>
      </w:pPr>
      <w:r>
        <w:rPr>
          <w:rStyle w:val="CommentReference"/>
        </w:rPr>
        <w:annotationRef/>
      </w:r>
      <w:r>
        <w:t xml:space="preserve">It may be resulting from the small sample size. </w:t>
      </w:r>
    </w:p>
  </w:comment>
  <w:comment w:id="70" w:author="Author" w:initials="A">
    <w:p w14:paraId="42EDBB30" w14:textId="15E9B2C3" w:rsidR="00626F33" w:rsidRDefault="00626F33">
      <w:pPr>
        <w:pStyle w:val="CommentText"/>
      </w:pPr>
      <w:r>
        <w:rPr>
          <w:rStyle w:val="CommentReference"/>
        </w:rPr>
        <w:annotationRef/>
      </w:r>
      <w:r w:rsidR="00B54144">
        <w:t>I agree with you. Due to the limited sample size, the significance testing may result in an unexpected way.</w:t>
      </w:r>
    </w:p>
  </w:comment>
  <w:comment w:id="71" w:author="Author" w:initials="A">
    <w:p w14:paraId="554E0C8C" w14:textId="3988C169" w:rsidR="00414204" w:rsidRDefault="00414204">
      <w:pPr>
        <w:pStyle w:val="CommentText"/>
      </w:pPr>
      <w:r>
        <w:rPr>
          <w:rStyle w:val="CommentReference"/>
        </w:rPr>
        <w:annotationRef/>
      </w:r>
      <w:r>
        <w:t>Now I see why I could not see Unit 5. How about remove this and all information regarding unit 5 throughout the manuscript.</w:t>
      </w:r>
    </w:p>
  </w:comment>
  <w:comment w:id="72" w:author="Author" w:initials="A">
    <w:p w14:paraId="4ADEA023" w14:textId="7C17F043" w:rsidR="00F17952" w:rsidRDefault="00F17952">
      <w:pPr>
        <w:pStyle w:val="CommentText"/>
      </w:pPr>
      <w:r>
        <w:rPr>
          <w:rStyle w:val="CommentReference"/>
        </w:rPr>
        <w:annotationRef/>
      </w:r>
      <w:r>
        <w:t>Your future study may include the increase of the sample size.</w:t>
      </w:r>
    </w:p>
  </w:comment>
  <w:comment w:id="73" w:author="Author" w:initials="A">
    <w:p w14:paraId="0292E009" w14:textId="5886CF51" w:rsidR="003B0036" w:rsidRDefault="003B0036">
      <w:pPr>
        <w:pStyle w:val="CommentText"/>
      </w:pPr>
      <w:r>
        <w:rPr>
          <w:rStyle w:val="CommentReference"/>
        </w:rPr>
        <w:annotationRef/>
      </w:r>
      <w:r>
        <w:t>I cannot find the in-text citation.</w:t>
      </w:r>
    </w:p>
  </w:comment>
  <w:comment w:id="74" w:author="Author" w:initials="A">
    <w:p w14:paraId="32C8E9EA" w14:textId="77777777" w:rsidR="00013625" w:rsidRDefault="00013625" w:rsidP="00013625">
      <w:pPr>
        <w:pStyle w:val="CommentText"/>
      </w:pPr>
      <w:r>
        <w:rPr>
          <w:rStyle w:val="CommentReference"/>
        </w:rPr>
        <w:annotationRef/>
      </w:r>
      <w:r>
        <w:rPr>
          <w:rStyle w:val="CommentReference"/>
        </w:rPr>
        <w:annotationRef/>
      </w:r>
      <w:r>
        <w:t>I cannot find the in-text citation.</w:t>
      </w:r>
    </w:p>
    <w:p w14:paraId="7FF417B2" w14:textId="60C27E63" w:rsidR="00013625" w:rsidRDefault="00013625">
      <w:pPr>
        <w:pStyle w:val="CommentText"/>
      </w:pPr>
    </w:p>
  </w:comment>
  <w:comment w:id="75" w:author="Author" w:initials="A">
    <w:p w14:paraId="1F3219A0" w14:textId="58F571F7" w:rsidR="006E16F4" w:rsidRDefault="006E16F4">
      <w:pPr>
        <w:pStyle w:val="CommentText"/>
      </w:pPr>
      <w:r>
        <w:rPr>
          <w:rStyle w:val="CommentReference"/>
        </w:rPr>
        <w:annotationRef/>
      </w:r>
      <w:r>
        <w:t xml:space="preserve">Cannot find the in-text </w:t>
      </w:r>
      <w:r>
        <w:t>ciation.</w:t>
      </w:r>
    </w:p>
  </w:comment>
  <w:comment w:id="76" w:author="Author" w:initials="A">
    <w:p w14:paraId="3CC57D9F" w14:textId="58A94C86" w:rsidR="002F12CC" w:rsidRDefault="002F12CC">
      <w:pPr>
        <w:pStyle w:val="CommentText"/>
      </w:pPr>
      <w:r>
        <w:rPr>
          <w:rStyle w:val="CommentReference"/>
        </w:rPr>
        <w:annotationRef/>
      </w:r>
      <w:r>
        <w:t>I cannot find the in-text citation.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61D6807" w15:done="0"/>
  <w15:commentEx w15:paraId="54B292C1" w15:done="0"/>
  <w15:commentEx w15:paraId="067FDC99" w15:done="0"/>
  <w15:commentEx w15:paraId="2C713686" w15:done="0"/>
  <w15:commentEx w15:paraId="58131EA4" w15:done="0"/>
  <w15:commentEx w15:paraId="2F52AA0B" w15:done="0"/>
  <w15:commentEx w15:paraId="51AB3565" w15:done="0"/>
  <w15:commentEx w15:paraId="56BC0D62" w15:done="0"/>
  <w15:commentEx w15:paraId="642FC283" w15:done="0"/>
  <w15:commentEx w15:paraId="4A2C10C0" w15:done="0"/>
  <w15:commentEx w15:paraId="6BB5E61C" w15:done="0"/>
  <w15:commentEx w15:paraId="0CC87DFA" w15:done="0"/>
  <w15:commentEx w15:paraId="3E2DFD0B" w15:done="0"/>
  <w15:commentEx w15:paraId="1311D7E6" w15:done="0"/>
  <w15:commentEx w15:paraId="717303C7" w15:done="0"/>
  <w15:commentEx w15:paraId="71F3500C" w15:done="0"/>
  <w15:commentEx w15:paraId="0702B289" w15:done="0"/>
  <w15:commentEx w15:paraId="1B302B29" w15:done="0"/>
  <w15:commentEx w15:paraId="59DF7C9C" w15:done="0"/>
  <w15:commentEx w15:paraId="0C5B7A20" w15:done="0"/>
  <w15:commentEx w15:paraId="34B50260" w15:done="0"/>
  <w15:commentEx w15:paraId="09F15CD8" w15:done="0"/>
  <w15:commentEx w15:paraId="046071C7" w15:done="0"/>
  <w15:commentEx w15:paraId="529C9FCE" w15:done="0"/>
  <w15:commentEx w15:paraId="016DB97A" w15:done="0"/>
  <w15:commentEx w15:paraId="29F9DECD" w15:done="0"/>
  <w15:commentEx w15:paraId="539F931C" w15:done="0"/>
  <w15:commentEx w15:paraId="0B88A53E" w15:done="0"/>
  <w15:commentEx w15:paraId="0E5C8EC9" w15:done="0"/>
  <w15:commentEx w15:paraId="29EBBE0F" w15:done="0"/>
  <w15:commentEx w15:paraId="42EDBB30" w15:done="0"/>
  <w15:commentEx w15:paraId="554E0C8C" w15:done="0"/>
  <w15:commentEx w15:paraId="4ADEA023" w15:done="0"/>
  <w15:commentEx w15:paraId="0292E009" w15:done="0"/>
  <w15:commentEx w15:paraId="7FF417B2" w15:done="0"/>
  <w15:commentEx w15:paraId="1F3219A0" w15:done="0"/>
  <w15:commentEx w15:paraId="3CC57D9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1D6807" w16cid:durableId="226CF238"/>
  <w16cid:commentId w16cid:paraId="54B292C1" w16cid:durableId="226CF675"/>
  <w16cid:commentId w16cid:paraId="067FDC99" w16cid:durableId="226CF65B"/>
  <w16cid:commentId w16cid:paraId="2C713686" w16cid:durableId="226CF6CA"/>
  <w16cid:commentId w16cid:paraId="58131EA4" w16cid:durableId="226CF72C"/>
  <w16cid:commentId w16cid:paraId="2F52AA0B" w16cid:durableId="226CF7D4"/>
  <w16cid:commentId w16cid:paraId="51AB3565" w16cid:durableId="226CF8E2"/>
  <w16cid:commentId w16cid:paraId="56BC0D62" w16cid:durableId="226CF95C"/>
  <w16cid:commentId w16cid:paraId="642FC283" w16cid:durableId="226CFA3C"/>
  <w16cid:commentId w16cid:paraId="4A2C10C0" w16cid:durableId="226CFBAC"/>
  <w16cid:commentId w16cid:paraId="6BB5E61C" w16cid:durableId="226CFA9A"/>
  <w16cid:commentId w16cid:paraId="0CC87DFA" w16cid:durableId="226CFBFE"/>
  <w16cid:commentId w16cid:paraId="3E2DFD0B" w16cid:durableId="226CFC73"/>
  <w16cid:commentId w16cid:paraId="1311D7E6" w16cid:durableId="226CFC98"/>
  <w16cid:commentId w16cid:paraId="717303C7" w16cid:durableId="226CFCAF"/>
  <w16cid:commentId w16cid:paraId="71F3500C" w16cid:durableId="226CFCDB"/>
  <w16cid:commentId w16cid:paraId="0702B289" w16cid:durableId="226D06E3"/>
  <w16cid:commentId w16cid:paraId="1B302B29" w16cid:durableId="226CFD4A"/>
  <w16cid:commentId w16cid:paraId="59DF7C9C" w16cid:durableId="226CFD81"/>
  <w16cid:commentId w16cid:paraId="0C5B7A20" w16cid:durableId="226CFDB2"/>
  <w16cid:commentId w16cid:paraId="34B50260" w16cid:durableId="226CFE7E"/>
  <w16cid:commentId w16cid:paraId="09F15CD8" w16cid:durableId="226CFEEF"/>
  <w16cid:commentId w16cid:paraId="046071C7" w16cid:durableId="226D0061"/>
  <w16cid:commentId w16cid:paraId="529C9FCE" w16cid:durableId="226D03BE"/>
  <w16cid:commentId w16cid:paraId="016DB97A" w16cid:durableId="226D01C0"/>
  <w16cid:commentId w16cid:paraId="29F9DECD" w16cid:durableId="226D00BA"/>
  <w16cid:commentId w16cid:paraId="539F931C" w16cid:durableId="226D0448"/>
  <w16cid:commentId w16cid:paraId="0B88A53E" w16cid:durableId="226D0478"/>
  <w16cid:commentId w16cid:paraId="0E5C8EC9" w16cid:durableId="226D051E"/>
  <w16cid:commentId w16cid:paraId="29EBBE0F" w16cid:durableId="226D0597"/>
  <w16cid:commentId w16cid:paraId="42EDBB30" w16cid:durableId="226D0616"/>
  <w16cid:commentId w16cid:paraId="554E0C8C" w16cid:durableId="226D064F"/>
  <w16cid:commentId w16cid:paraId="4ADEA023" w16cid:durableId="226D0699"/>
  <w16cid:commentId w16cid:paraId="0292E009" w16cid:durableId="226D0D0B"/>
  <w16cid:commentId w16cid:paraId="7FF417B2" w16cid:durableId="226D0DE1"/>
  <w16cid:commentId w16cid:paraId="1F3219A0" w16cid:durableId="226D0E09"/>
  <w16cid:commentId w16cid:paraId="3CC57D9F" w16cid:durableId="226D0E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85A2B" w14:textId="77777777" w:rsidR="00D42CD9" w:rsidRDefault="00D42CD9" w:rsidP="00464F33">
      <w:r>
        <w:separator/>
      </w:r>
    </w:p>
  </w:endnote>
  <w:endnote w:type="continuationSeparator" w:id="0">
    <w:p w14:paraId="02B83AEE" w14:textId="77777777" w:rsidR="00D42CD9" w:rsidRDefault="00D42CD9" w:rsidP="00464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C6183A" w14:textId="77777777" w:rsidR="00D42CD9" w:rsidRDefault="00D42CD9" w:rsidP="00464F33">
      <w:r>
        <w:separator/>
      </w:r>
    </w:p>
  </w:footnote>
  <w:footnote w:type="continuationSeparator" w:id="0">
    <w:p w14:paraId="37C3443A" w14:textId="77777777" w:rsidR="00D42CD9" w:rsidRDefault="00D42CD9" w:rsidP="00464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7F89B" w14:textId="77777777" w:rsidR="00017CB9" w:rsidRDefault="00017CB9" w:rsidP="00055E51">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F5DBF4" w14:textId="77777777" w:rsidR="00017CB9" w:rsidRDefault="00017CB9" w:rsidP="00017CB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62C72" w14:textId="49C0088E" w:rsidR="00464F33" w:rsidRPr="00017CB9" w:rsidRDefault="00464F33" w:rsidP="00017CB9">
    <w:pPr>
      <w:pStyle w:val="Header"/>
      <w:ind w:right="360"/>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AIktTMxNTA2NTQyUdpeDU4uLM/DyQApNaAJmm4aosAAAA"/>
  </w:docVars>
  <w:rsids>
    <w:rsidRoot w:val="00AC5B18"/>
    <w:rsid w:val="00004525"/>
    <w:rsid w:val="00013625"/>
    <w:rsid w:val="00017CB9"/>
    <w:rsid w:val="00036467"/>
    <w:rsid w:val="00053E34"/>
    <w:rsid w:val="00057360"/>
    <w:rsid w:val="0006378E"/>
    <w:rsid w:val="00073076"/>
    <w:rsid w:val="00073468"/>
    <w:rsid w:val="00093B39"/>
    <w:rsid w:val="0009574D"/>
    <w:rsid w:val="000A528D"/>
    <w:rsid w:val="000D0281"/>
    <w:rsid w:val="000E7684"/>
    <w:rsid w:val="00100994"/>
    <w:rsid w:val="001042FB"/>
    <w:rsid w:val="00105934"/>
    <w:rsid w:val="00113238"/>
    <w:rsid w:val="00135BDE"/>
    <w:rsid w:val="00141281"/>
    <w:rsid w:val="00155B50"/>
    <w:rsid w:val="00165B5F"/>
    <w:rsid w:val="0017155C"/>
    <w:rsid w:val="001B2383"/>
    <w:rsid w:val="001D7FCD"/>
    <w:rsid w:val="001F1FF2"/>
    <w:rsid w:val="001F3A41"/>
    <w:rsid w:val="002043E8"/>
    <w:rsid w:val="0020563B"/>
    <w:rsid w:val="00221F4A"/>
    <w:rsid w:val="0023773A"/>
    <w:rsid w:val="0024335C"/>
    <w:rsid w:val="00247F1A"/>
    <w:rsid w:val="002556DC"/>
    <w:rsid w:val="00276610"/>
    <w:rsid w:val="002C04FB"/>
    <w:rsid w:val="002C1268"/>
    <w:rsid w:val="002C350B"/>
    <w:rsid w:val="002D542C"/>
    <w:rsid w:val="002D629B"/>
    <w:rsid w:val="002E2FC9"/>
    <w:rsid w:val="002E7946"/>
    <w:rsid w:val="002F12CC"/>
    <w:rsid w:val="002F36D0"/>
    <w:rsid w:val="0031144E"/>
    <w:rsid w:val="00316901"/>
    <w:rsid w:val="00341478"/>
    <w:rsid w:val="003448FD"/>
    <w:rsid w:val="003620B6"/>
    <w:rsid w:val="00365188"/>
    <w:rsid w:val="0037560F"/>
    <w:rsid w:val="00377327"/>
    <w:rsid w:val="003B0036"/>
    <w:rsid w:val="003B1558"/>
    <w:rsid w:val="003D32BB"/>
    <w:rsid w:val="003E0142"/>
    <w:rsid w:val="00405D67"/>
    <w:rsid w:val="00414204"/>
    <w:rsid w:val="00427AA1"/>
    <w:rsid w:val="00430BC0"/>
    <w:rsid w:val="004326EA"/>
    <w:rsid w:val="0046217F"/>
    <w:rsid w:val="00463AE0"/>
    <w:rsid w:val="00464E0C"/>
    <w:rsid w:val="00464F33"/>
    <w:rsid w:val="004736C9"/>
    <w:rsid w:val="00474B52"/>
    <w:rsid w:val="00492155"/>
    <w:rsid w:val="0049397B"/>
    <w:rsid w:val="004A3943"/>
    <w:rsid w:val="004C1395"/>
    <w:rsid w:val="004C670B"/>
    <w:rsid w:val="004D5E33"/>
    <w:rsid w:val="004E4FC2"/>
    <w:rsid w:val="004F12EF"/>
    <w:rsid w:val="005133EF"/>
    <w:rsid w:val="00513813"/>
    <w:rsid w:val="00530CA3"/>
    <w:rsid w:val="00533FB1"/>
    <w:rsid w:val="00543454"/>
    <w:rsid w:val="0056760F"/>
    <w:rsid w:val="00581E85"/>
    <w:rsid w:val="00583823"/>
    <w:rsid w:val="005A5C1B"/>
    <w:rsid w:val="005A5D74"/>
    <w:rsid w:val="005A73E0"/>
    <w:rsid w:val="00600385"/>
    <w:rsid w:val="00615BFE"/>
    <w:rsid w:val="00626F33"/>
    <w:rsid w:val="00641521"/>
    <w:rsid w:val="006642B7"/>
    <w:rsid w:val="00671B04"/>
    <w:rsid w:val="006B021D"/>
    <w:rsid w:val="006B08C1"/>
    <w:rsid w:val="006B5E90"/>
    <w:rsid w:val="006C3009"/>
    <w:rsid w:val="006C76DA"/>
    <w:rsid w:val="006D604D"/>
    <w:rsid w:val="006E16F4"/>
    <w:rsid w:val="006E19C6"/>
    <w:rsid w:val="006E35FC"/>
    <w:rsid w:val="006F0226"/>
    <w:rsid w:val="006F18B5"/>
    <w:rsid w:val="007175EA"/>
    <w:rsid w:val="007253ED"/>
    <w:rsid w:val="00731FC6"/>
    <w:rsid w:val="00743349"/>
    <w:rsid w:val="00752238"/>
    <w:rsid w:val="00775FB1"/>
    <w:rsid w:val="0077730A"/>
    <w:rsid w:val="00784439"/>
    <w:rsid w:val="0078748F"/>
    <w:rsid w:val="0079104D"/>
    <w:rsid w:val="0079655C"/>
    <w:rsid w:val="00796F5E"/>
    <w:rsid w:val="007B41DA"/>
    <w:rsid w:val="007D6024"/>
    <w:rsid w:val="007D768B"/>
    <w:rsid w:val="007F4447"/>
    <w:rsid w:val="00800074"/>
    <w:rsid w:val="00806F57"/>
    <w:rsid w:val="008320A7"/>
    <w:rsid w:val="008434F3"/>
    <w:rsid w:val="00857DA7"/>
    <w:rsid w:val="00863347"/>
    <w:rsid w:val="00890E6E"/>
    <w:rsid w:val="008A167D"/>
    <w:rsid w:val="008A47F2"/>
    <w:rsid w:val="008A576F"/>
    <w:rsid w:val="008C2A98"/>
    <w:rsid w:val="008D17F0"/>
    <w:rsid w:val="008F3F06"/>
    <w:rsid w:val="008F60DF"/>
    <w:rsid w:val="00905CEF"/>
    <w:rsid w:val="00905D13"/>
    <w:rsid w:val="0093465A"/>
    <w:rsid w:val="00943CC3"/>
    <w:rsid w:val="0096339D"/>
    <w:rsid w:val="009871F4"/>
    <w:rsid w:val="00996D2F"/>
    <w:rsid w:val="009A666A"/>
    <w:rsid w:val="009C1D5D"/>
    <w:rsid w:val="009D255E"/>
    <w:rsid w:val="009F0C37"/>
    <w:rsid w:val="00A220C3"/>
    <w:rsid w:val="00A53F63"/>
    <w:rsid w:val="00A72DBC"/>
    <w:rsid w:val="00A8539B"/>
    <w:rsid w:val="00A97052"/>
    <w:rsid w:val="00AA29D0"/>
    <w:rsid w:val="00AB7856"/>
    <w:rsid w:val="00AC5B18"/>
    <w:rsid w:val="00AE1558"/>
    <w:rsid w:val="00AF4FF3"/>
    <w:rsid w:val="00B100C0"/>
    <w:rsid w:val="00B54144"/>
    <w:rsid w:val="00B5605F"/>
    <w:rsid w:val="00B57914"/>
    <w:rsid w:val="00BB3461"/>
    <w:rsid w:val="00BB50E3"/>
    <w:rsid w:val="00BB52A9"/>
    <w:rsid w:val="00BB5D09"/>
    <w:rsid w:val="00BC40FB"/>
    <w:rsid w:val="00BC4DA7"/>
    <w:rsid w:val="00BD6A51"/>
    <w:rsid w:val="00BE0DD1"/>
    <w:rsid w:val="00BE5092"/>
    <w:rsid w:val="00BF10B7"/>
    <w:rsid w:val="00BF40EF"/>
    <w:rsid w:val="00BF54D7"/>
    <w:rsid w:val="00C02240"/>
    <w:rsid w:val="00C02874"/>
    <w:rsid w:val="00C277FD"/>
    <w:rsid w:val="00C313D6"/>
    <w:rsid w:val="00C409A7"/>
    <w:rsid w:val="00C42488"/>
    <w:rsid w:val="00C43758"/>
    <w:rsid w:val="00C45095"/>
    <w:rsid w:val="00C62E6F"/>
    <w:rsid w:val="00C658BB"/>
    <w:rsid w:val="00C761E9"/>
    <w:rsid w:val="00C8213D"/>
    <w:rsid w:val="00CA6CD4"/>
    <w:rsid w:val="00D017D3"/>
    <w:rsid w:val="00D07513"/>
    <w:rsid w:val="00D07695"/>
    <w:rsid w:val="00D07AA5"/>
    <w:rsid w:val="00D31F49"/>
    <w:rsid w:val="00D33AB1"/>
    <w:rsid w:val="00D40A5A"/>
    <w:rsid w:val="00D42CD9"/>
    <w:rsid w:val="00D53D55"/>
    <w:rsid w:val="00D5798D"/>
    <w:rsid w:val="00D64122"/>
    <w:rsid w:val="00D84E4B"/>
    <w:rsid w:val="00D902B9"/>
    <w:rsid w:val="00D916B3"/>
    <w:rsid w:val="00D93774"/>
    <w:rsid w:val="00DB00EC"/>
    <w:rsid w:val="00DB0484"/>
    <w:rsid w:val="00DB1B5F"/>
    <w:rsid w:val="00DB649E"/>
    <w:rsid w:val="00DC554E"/>
    <w:rsid w:val="00DD12C3"/>
    <w:rsid w:val="00DD1442"/>
    <w:rsid w:val="00E16697"/>
    <w:rsid w:val="00E726B5"/>
    <w:rsid w:val="00E7658E"/>
    <w:rsid w:val="00E77EDC"/>
    <w:rsid w:val="00E86BF3"/>
    <w:rsid w:val="00EA0078"/>
    <w:rsid w:val="00EA0B00"/>
    <w:rsid w:val="00EA45E6"/>
    <w:rsid w:val="00EA6F08"/>
    <w:rsid w:val="00EB548F"/>
    <w:rsid w:val="00EC495E"/>
    <w:rsid w:val="00ED5476"/>
    <w:rsid w:val="00EE437A"/>
    <w:rsid w:val="00EE62D5"/>
    <w:rsid w:val="00F17952"/>
    <w:rsid w:val="00F318E6"/>
    <w:rsid w:val="00FC2A3D"/>
    <w:rsid w:val="00FF279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0B1F5F"/>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17C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4F33"/>
    <w:pPr>
      <w:tabs>
        <w:tab w:val="center" w:pos="4680"/>
        <w:tab w:val="right" w:pos="9360"/>
      </w:tabs>
    </w:pPr>
  </w:style>
  <w:style w:type="character" w:customStyle="1" w:styleId="HeaderChar">
    <w:name w:val="Header Char"/>
    <w:basedOn w:val="DefaultParagraphFont"/>
    <w:link w:val="Header"/>
    <w:uiPriority w:val="99"/>
    <w:rsid w:val="00464F33"/>
  </w:style>
  <w:style w:type="paragraph" w:styleId="Footer">
    <w:name w:val="footer"/>
    <w:basedOn w:val="Normal"/>
    <w:link w:val="FooterChar"/>
    <w:uiPriority w:val="99"/>
    <w:unhideWhenUsed/>
    <w:rsid w:val="00464F33"/>
    <w:pPr>
      <w:tabs>
        <w:tab w:val="center" w:pos="4680"/>
        <w:tab w:val="right" w:pos="9360"/>
      </w:tabs>
    </w:pPr>
  </w:style>
  <w:style w:type="character" w:customStyle="1" w:styleId="FooterChar">
    <w:name w:val="Footer Char"/>
    <w:basedOn w:val="DefaultParagraphFont"/>
    <w:link w:val="Footer"/>
    <w:uiPriority w:val="99"/>
    <w:rsid w:val="00464F33"/>
  </w:style>
  <w:style w:type="character" w:styleId="PageNumber">
    <w:name w:val="page number"/>
    <w:basedOn w:val="DefaultParagraphFont"/>
    <w:uiPriority w:val="99"/>
    <w:semiHidden/>
    <w:unhideWhenUsed/>
    <w:rsid w:val="00017CB9"/>
  </w:style>
  <w:style w:type="table" w:styleId="TableGrid">
    <w:name w:val="Table Grid"/>
    <w:basedOn w:val="TableNormal"/>
    <w:uiPriority w:val="39"/>
    <w:rsid w:val="009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255E"/>
    <w:pPr>
      <w:ind w:left="720"/>
      <w:contextualSpacing/>
    </w:pPr>
  </w:style>
  <w:style w:type="character" w:styleId="Hyperlink">
    <w:name w:val="Hyperlink"/>
    <w:basedOn w:val="DefaultParagraphFont"/>
    <w:uiPriority w:val="99"/>
    <w:unhideWhenUsed/>
    <w:rsid w:val="009D255E"/>
    <w:rPr>
      <w:color w:val="0563C1" w:themeColor="hyperlink"/>
      <w:u w:val="single"/>
    </w:rPr>
  </w:style>
  <w:style w:type="character" w:styleId="FollowedHyperlink">
    <w:name w:val="FollowedHyperlink"/>
    <w:basedOn w:val="DefaultParagraphFont"/>
    <w:uiPriority w:val="99"/>
    <w:semiHidden/>
    <w:unhideWhenUsed/>
    <w:rsid w:val="00EC495E"/>
    <w:rPr>
      <w:color w:val="954F72" w:themeColor="followedHyperlink"/>
      <w:u w:val="single"/>
    </w:rPr>
  </w:style>
  <w:style w:type="character" w:styleId="CommentReference">
    <w:name w:val="annotation reference"/>
    <w:basedOn w:val="DefaultParagraphFont"/>
    <w:uiPriority w:val="99"/>
    <w:semiHidden/>
    <w:unhideWhenUsed/>
    <w:rsid w:val="00DB1B5F"/>
    <w:rPr>
      <w:sz w:val="16"/>
      <w:szCs w:val="16"/>
    </w:rPr>
  </w:style>
  <w:style w:type="paragraph" w:styleId="CommentText">
    <w:name w:val="annotation text"/>
    <w:basedOn w:val="Normal"/>
    <w:link w:val="CommentTextChar"/>
    <w:uiPriority w:val="99"/>
    <w:unhideWhenUsed/>
    <w:rsid w:val="00DB1B5F"/>
    <w:rPr>
      <w:sz w:val="20"/>
      <w:szCs w:val="20"/>
    </w:rPr>
  </w:style>
  <w:style w:type="character" w:customStyle="1" w:styleId="CommentTextChar">
    <w:name w:val="Comment Text Char"/>
    <w:basedOn w:val="DefaultParagraphFont"/>
    <w:link w:val="CommentText"/>
    <w:uiPriority w:val="99"/>
    <w:rsid w:val="00DB1B5F"/>
    <w:rPr>
      <w:sz w:val="20"/>
      <w:szCs w:val="20"/>
    </w:rPr>
  </w:style>
  <w:style w:type="paragraph" w:styleId="CommentSubject">
    <w:name w:val="annotation subject"/>
    <w:basedOn w:val="CommentText"/>
    <w:next w:val="CommentText"/>
    <w:link w:val="CommentSubjectChar"/>
    <w:uiPriority w:val="99"/>
    <w:semiHidden/>
    <w:unhideWhenUsed/>
    <w:rsid w:val="00DB1B5F"/>
    <w:rPr>
      <w:b/>
      <w:bCs/>
    </w:rPr>
  </w:style>
  <w:style w:type="character" w:customStyle="1" w:styleId="CommentSubjectChar">
    <w:name w:val="Comment Subject Char"/>
    <w:basedOn w:val="CommentTextChar"/>
    <w:link w:val="CommentSubject"/>
    <w:uiPriority w:val="99"/>
    <w:semiHidden/>
    <w:rsid w:val="00DB1B5F"/>
    <w:rPr>
      <w:b/>
      <w:bCs/>
      <w:sz w:val="20"/>
      <w:szCs w:val="20"/>
    </w:rPr>
  </w:style>
  <w:style w:type="paragraph" w:styleId="BalloonText">
    <w:name w:val="Balloon Text"/>
    <w:basedOn w:val="Normal"/>
    <w:link w:val="BalloonTextChar"/>
    <w:uiPriority w:val="99"/>
    <w:semiHidden/>
    <w:unhideWhenUsed/>
    <w:rsid w:val="00DB1B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B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90527">
      <w:bodyDiv w:val="1"/>
      <w:marLeft w:val="0"/>
      <w:marRight w:val="0"/>
      <w:marTop w:val="0"/>
      <w:marBottom w:val="0"/>
      <w:divBdr>
        <w:top w:val="none" w:sz="0" w:space="0" w:color="auto"/>
        <w:left w:val="none" w:sz="0" w:space="0" w:color="auto"/>
        <w:bottom w:val="none" w:sz="0" w:space="0" w:color="auto"/>
        <w:right w:val="none" w:sz="0" w:space="0" w:color="auto"/>
      </w:divBdr>
    </w:div>
    <w:div w:id="1113790132">
      <w:bodyDiv w:val="1"/>
      <w:marLeft w:val="0"/>
      <w:marRight w:val="0"/>
      <w:marTop w:val="0"/>
      <w:marBottom w:val="0"/>
      <w:divBdr>
        <w:top w:val="none" w:sz="0" w:space="0" w:color="auto"/>
        <w:left w:val="none" w:sz="0" w:space="0" w:color="auto"/>
        <w:bottom w:val="none" w:sz="0" w:space="0" w:color="auto"/>
        <w:right w:val="none" w:sz="0" w:space="0" w:color="auto"/>
      </w:divBdr>
    </w:div>
    <w:div w:id="12319600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omments.xml.rels><?xml version="1.0" encoding="UTF-8" standalone="yes"?>
<Relationships xmlns="http://schemas.openxmlformats.org/package/2006/relationships"><Relationship Id="rId1" Type="http://schemas.openxmlformats.org/officeDocument/2006/relationships/hyperlink" Target="https://web.cortland.edu/hendrick/APA%20Making%20Tables%20and%20Figures.pdf" TargetMode="External"/></Relationship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image" Target="media/image3.png"/><Relationship Id="rId39" Type="http://schemas.openxmlformats.org/officeDocument/2006/relationships/header" Target="header1.xml"/><Relationship Id="rId21" Type="http://schemas.openxmlformats.org/officeDocument/2006/relationships/diagramQuickStyle" Target="diagrams/quickStyle3.xml"/><Relationship Id="rId34" Type="http://schemas.openxmlformats.org/officeDocument/2006/relationships/hyperlink" Target="https://www.schooldigger.com/go/GA/schools/0261003404/school.aspx" TargetMode="External"/><Relationship Id="rId42" Type="http://schemas.openxmlformats.org/officeDocument/2006/relationships/theme" Target="theme/theme1.xml"/><Relationship Id="rId7" Type="http://schemas.microsoft.com/office/2011/relationships/commentsExtended" Target="commentsExtended.xml"/><Relationship Id="rId2" Type="http://schemas.openxmlformats.org/officeDocument/2006/relationships/settings" Target="settings.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image" Target="media/image6.png"/><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diagramQuickStyle" Target="diagrams/quickStyle1.xml"/><Relationship Id="rId24" Type="http://schemas.openxmlformats.org/officeDocument/2006/relationships/image" Target="media/image1.png"/><Relationship Id="rId32" Type="http://schemas.openxmlformats.org/officeDocument/2006/relationships/hyperlink" Target="https://sites.google.com/hallco.org/hcsd1stgrade?pli=1&amp;authuser=1" TargetMode="External"/><Relationship Id="rId37" Type="http://schemas.openxmlformats.org/officeDocument/2006/relationships/image" Target="media/image8.png"/><Relationship Id="rId40"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image" Target="media/image5.png"/><Relationship Id="rId36" Type="http://schemas.openxmlformats.org/officeDocument/2006/relationships/image" Target="media/image7.png"/><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hyperlink" Target="https://www.deptofnumbers.com/income/georgia/" TargetMode="External"/><Relationship Id="rId4" Type="http://schemas.openxmlformats.org/officeDocument/2006/relationships/footnotes" Target="footnote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image" Target="media/image4.png"/><Relationship Id="rId30" Type="http://schemas.openxmlformats.org/officeDocument/2006/relationships/hyperlink" Target="https://www.hallco.org/web/wp-content/uploads/2018/01/Chicopee-Woods" TargetMode="External"/><Relationship Id="rId35" Type="http://schemas.openxmlformats.org/officeDocument/2006/relationships/hyperlink" Target="https://www.census.gov/quickfacts/fact/table/hallcountygeorgia/PST045218" TargetMode="External"/><Relationship Id="rId8" Type="http://schemas.microsoft.com/office/2016/09/relationships/commentsIds" Target="commentsIds.xml"/><Relationship Id="rId3" Type="http://schemas.openxmlformats.org/officeDocument/2006/relationships/webSettings" Target="webSetting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image" Target="media/image2.png"/><Relationship Id="rId33" Type="http://schemas.openxmlformats.org/officeDocument/2006/relationships/hyperlink" Target="https://datausa.io/profile/geo/hall-county-ga" TargetMode="External"/><Relationship Id="rId38" Type="http://schemas.openxmlformats.org/officeDocument/2006/relationships/image" Target="media/image9.png"/></Relationships>
</file>

<file path=word/diagrams/colors1.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D0B782-9B37-C442-BD31-8F6394A095FA}" type="doc">
      <dgm:prSet loTypeId="urn:microsoft.com/office/officeart/2005/8/layout/chevron1" loCatId="" qsTypeId="urn:microsoft.com/office/officeart/2005/8/quickstyle/3D3" qsCatId="3D" csTypeId="urn:microsoft.com/office/officeart/2005/8/colors/accent5_1" csCatId="accent5" phldr="1"/>
      <dgm:spPr/>
    </dgm:pt>
    <dgm:pt modelId="{783687BF-AA9A-8A45-BA17-03BAF6F6DFEE}">
      <dgm:prSet phldrT="[Text]" custT="1"/>
      <dgm:spPr/>
      <dgm:t>
        <a:bodyPr/>
        <a:lstStyle/>
        <a:p>
          <a:r>
            <a:rPr lang="en-US" sz="1200">
              <a:latin typeface="Times New Roman" charset="0"/>
              <a:ea typeface="Times New Roman" charset="0"/>
              <a:cs typeface="Times New Roman" charset="0"/>
            </a:rPr>
            <a:t>Unit 4 Pretest</a:t>
          </a:r>
        </a:p>
      </dgm:t>
    </dgm:pt>
    <dgm:pt modelId="{40234592-4F35-6642-938E-FF98C4B998DA}" type="parTrans" cxnId="{E83E1540-435C-0040-9667-F6CD9672D0C0}">
      <dgm:prSet/>
      <dgm:spPr/>
      <dgm:t>
        <a:bodyPr/>
        <a:lstStyle/>
        <a:p>
          <a:endParaRPr lang="en-US"/>
        </a:p>
      </dgm:t>
    </dgm:pt>
    <dgm:pt modelId="{9F6E46B1-DDCA-784D-B7AB-682AA20BC1DA}" type="sibTrans" cxnId="{E83E1540-435C-0040-9667-F6CD9672D0C0}">
      <dgm:prSet/>
      <dgm:spPr/>
      <dgm:t>
        <a:bodyPr/>
        <a:lstStyle/>
        <a:p>
          <a:endParaRPr lang="en-US"/>
        </a:p>
      </dgm:t>
    </dgm:pt>
    <dgm:pt modelId="{10AF25A0-C147-4545-97F7-B6D96BCFA820}">
      <dgm:prSet phldrT="[Text]" custT="1"/>
      <dgm:spPr/>
      <dgm:t>
        <a:bodyPr/>
        <a:lstStyle/>
        <a:p>
          <a:r>
            <a:rPr lang="en-US" sz="1200">
              <a:latin typeface="Times New Roman" charset="0"/>
              <a:ea typeface="Times New Roman" charset="0"/>
              <a:cs typeface="Times New Roman" charset="0"/>
            </a:rPr>
            <a:t>IC-JPA- Control</a:t>
          </a:r>
        </a:p>
      </dgm:t>
    </dgm:pt>
    <dgm:pt modelId="{D21054BA-3620-B24B-8DB1-2B20B03C0E94}" type="parTrans" cxnId="{CFC47CF4-325F-454A-96A2-85FAC75ADA06}">
      <dgm:prSet/>
      <dgm:spPr/>
      <dgm:t>
        <a:bodyPr/>
        <a:lstStyle/>
        <a:p>
          <a:endParaRPr lang="en-US"/>
        </a:p>
      </dgm:t>
    </dgm:pt>
    <dgm:pt modelId="{D181EC16-C2BA-8B44-BB45-2ECEFA58506C}" type="sibTrans" cxnId="{CFC47CF4-325F-454A-96A2-85FAC75ADA06}">
      <dgm:prSet/>
      <dgm:spPr/>
      <dgm:t>
        <a:bodyPr/>
        <a:lstStyle/>
        <a:p>
          <a:endParaRPr lang="en-US"/>
        </a:p>
      </dgm:t>
    </dgm:pt>
    <dgm:pt modelId="{03C2562A-D0D5-2641-9C0A-0B453915742D}">
      <dgm:prSet phldrT="[Text]"/>
      <dgm:spPr/>
      <dgm:t>
        <a:bodyPr/>
        <a:lstStyle/>
        <a:p>
          <a:r>
            <a:rPr lang="en-US">
              <a:latin typeface="Times New Roman" charset="0"/>
              <a:ea typeface="Times New Roman" charset="0"/>
              <a:cs typeface="Times New Roman" charset="0"/>
            </a:rPr>
            <a:t>Unit 5 Posttest</a:t>
          </a:r>
          <a:endParaRPr lang="en-US"/>
        </a:p>
      </dgm:t>
    </dgm:pt>
    <dgm:pt modelId="{2E193C44-DADC-984E-8305-BC3854B8866E}" type="parTrans" cxnId="{BA5F13A6-DAD3-E641-96A6-BAA7EEA0A353}">
      <dgm:prSet/>
      <dgm:spPr/>
      <dgm:t>
        <a:bodyPr/>
        <a:lstStyle/>
        <a:p>
          <a:endParaRPr lang="en-US"/>
        </a:p>
      </dgm:t>
    </dgm:pt>
    <dgm:pt modelId="{84C40C21-F47F-7E4D-B112-229F155E876A}" type="sibTrans" cxnId="{BA5F13A6-DAD3-E641-96A6-BAA7EEA0A353}">
      <dgm:prSet/>
      <dgm:spPr/>
      <dgm:t>
        <a:bodyPr/>
        <a:lstStyle/>
        <a:p>
          <a:endParaRPr lang="en-US"/>
        </a:p>
      </dgm:t>
    </dgm:pt>
    <dgm:pt modelId="{3228EF60-96A7-554C-9310-E50A7CD1905B}">
      <dgm:prSet phldrT="[Text]"/>
      <dgm:spPr/>
      <dgm:t>
        <a:bodyPr/>
        <a:lstStyle/>
        <a:p>
          <a:r>
            <a:rPr lang="en-US">
              <a:latin typeface="Times New Roman" charset="0"/>
              <a:ea typeface="Times New Roman" charset="0"/>
              <a:cs typeface="Times New Roman" charset="0"/>
            </a:rPr>
            <a:t>Unit 4 Posttest</a:t>
          </a:r>
          <a:endParaRPr lang="en-US"/>
        </a:p>
      </dgm:t>
    </dgm:pt>
    <dgm:pt modelId="{0CE25CFC-B9F9-EF4C-A1DE-03A6EF96CA33}" type="parTrans" cxnId="{6494881C-A341-4A4F-9F08-CBAB4F866660}">
      <dgm:prSet/>
      <dgm:spPr/>
      <dgm:t>
        <a:bodyPr/>
        <a:lstStyle/>
        <a:p>
          <a:endParaRPr lang="en-US"/>
        </a:p>
      </dgm:t>
    </dgm:pt>
    <dgm:pt modelId="{E50B5E52-7848-754D-ABB8-4959A8B99846}" type="sibTrans" cxnId="{6494881C-A341-4A4F-9F08-CBAB4F866660}">
      <dgm:prSet/>
      <dgm:spPr/>
      <dgm:t>
        <a:bodyPr/>
        <a:lstStyle/>
        <a:p>
          <a:endParaRPr lang="en-US"/>
        </a:p>
      </dgm:t>
    </dgm:pt>
    <dgm:pt modelId="{3970542A-65AE-DA4B-B738-43D2E8DA8B6E}">
      <dgm:prSet phldrT="[Text]"/>
      <dgm:spPr/>
      <dgm:t>
        <a:bodyPr/>
        <a:lstStyle/>
        <a:p>
          <a:r>
            <a:rPr lang="en-US">
              <a:latin typeface="Times New Roman" charset="0"/>
              <a:ea typeface="Times New Roman" charset="0"/>
              <a:cs typeface="Times New Roman" charset="0"/>
            </a:rPr>
            <a:t>Unit 5 Pretest</a:t>
          </a:r>
          <a:endParaRPr lang="en-US"/>
        </a:p>
      </dgm:t>
    </dgm:pt>
    <dgm:pt modelId="{D6D31CCD-D83C-A246-8795-363D98418AC0}" type="parTrans" cxnId="{C2BBEDF9-7D34-2F4E-BD98-354043C61535}">
      <dgm:prSet/>
      <dgm:spPr/>
      <dgm:t>
        <a:bodyPr/>
        <a:lstStyle/>
        <a:p>
          <a:endParaRPr lang="en-US"/>
        </a:p>
      </dgm:t>
    </dgm:pt>
    <dgm:pt modelId="{6D4091F3-4A56-4347-A62B-7FE56FC4E009}" type="sibTrans" cxnId="{C2BBEDF9-7D34-2F4E-BD98-354043C61535}">
      <dgm:prSet/>
      <dgm:spPr/>
      <dgm:t>
        <a:bodyPr/>
        <a:lstStyle/>
        <a:p>
          <a:endParaRPr lang="en-US"/>
        </a:p>
      </dgm:t>
    </dgm:pt>
    <dgm:pt modelId="{CD18CA2C-A2B9-4845-966A-385F3686E40C}">
      <dgm:prSet phldrT="[Text]"/>
      <dgm:spPr/>
      <dgm:t>
        <a:bodyPr/>
        <a:lstStyle/>
        <a:p>
          <a:r>
            <a:rPr lang="en-US">
              <a:latin typeface="Times New Roman" charset="0"/>
              <a:ea typeface="Times New Roman" charset="0"/>
              <a:cs typeface="Times New Roman" charset="0"/>
            </a:rPr>
            <a:t>IC-JPA- Control</a:t>
          </a:r>
          <a:endParaRPr lang="en-US"/>
        </a:p>
      </dgm:t>
    </dgm:pt>
    <dgm:pt modelId="{40A43F29-9EEC-2F40-BD79-D33DBCF7EE16}" type="parTrans" cxnId="{8F41A5C0-A3C2-5F43-8DAF-9CC2F2BB8CD5}">
      <dgm:prSet/>
      <dgm:spPr/>
      <dgm:t>
        <a:bodyPr/>
        <a:lstStyle/>
        <a:p>
          <a:endParaRPr lang="en-US"/>
        </a:p>
      </dgm:t>
    </dgm:pt>
    <dgm:pt modelId="{C72E58F9-0420-644B-A0B2-877C43455417}" type="sibTrans" cxnId="{8F41A5C0-A3C2-5F43-8DAF-9CC2F2BB8CD5}">
      <dgm:prSet/>
      <dgm:spPr/>
      <dgm:t>
        <a:bodyPr/>
        <a:lstStyle/>
        <a:p>
          <a:endParaRPr lang="en-US"/>
        </a:p>
      </dgm:t>
    </dgm:pt>
    <dgm:pt modelId="{26D244C7-6D31-A740-AF57-7D6154B9103B}" type="pres">
      <dgm:prSet presAssocID="{88D0B782-9B37-C442-BD31-8F6394A095FA}" presName="Name0" presStyleCnt="0">
        <dgm:presLayoutVars>
          <dgm:dir/>
          <dgm:animLvl val="lvl"/>
          <dgm:resizeHandles val="exact"/>
        </dgm:presLayoutVars>
      </dgm:prSet>
      <dgm:spPr/>
    </dgm:pt>
    <dgm:pt modelId="{B709D60C-5225-3D47-AC15-0C727CFFCB03}" type="pres">
      <dgm:prSet presAssocID="{783687BF-AA9A-8A45-BA17-03BAF6F6DFEE}" presName="parTxOnly" presStyleLbl="node1" presStyleIdx="0" presStyleCnt="6">
        <dgm:presLayoutVars>
          <dgm:chMax val="0"/>
          <dgm:chPref val="0"/>
          <dgm:bulletEnabled val="1"/>
        </dgm:presLayoutVars>
      </dgm:prSet>
      <dgm:spPr/>
    </dgm:pt>
    <dgm:pt modelId="{D665B5E4-DD98-3D43-9ABD-015536BF6B49}" type="pres">
      <dgm:prSet presAssocID="{9F6E46B1-DDCA-784D-B7AB-682AA20BC1DA}" presName="parTxOnlySpace" presStyleCnt="0"/>
      <dgm:spPr/>
    </dgm:pt>
    <dgm:pt modelId="{E61DF016-FF98-4344-81CF-F88C324D006B}" type="pres">
      <dgm:prSet presAssocID="{10AF25A0-C147-4545-97F7-B6D96BCFA820}" presName="parTxOnly" presStyleLbl="node1" presStyleIdx="1" presStyleCnt="6">
        <dgm:presLayoutVars>
          <dgm:chMax val="0"/>
          <dgm:chPref val="0"/>
          <dgm:bulletEnabled val="1"/>
        </dgm:presLayoutVars>
      </dgm:prSet>
      <dgm:spPr/>
    </dgm:pt>
    <dgm:pt modelId="{C725BC08-6302-1E43-B980-2DF8D54CDEDC}" type="pres">
      <dgm:prSet presAssocID="{D181EC16-C2BA-8B44-BB45-2ECEFA58506C}" presName="parTxOnlySpace" presStyleCnt="0"/>
      <dgm:spPr/>
    </dgm:pt>
    <dgm:pt modelId="{3FC60C3A-0BFC-A543-8F18-675A569178D6}" type="pres">
      <dgm:prSet presAssocID="{3228EF60-96A7-554C-9310-E50A7CD1905B}" presName="parTxOnly" presStyleLbl="node1" presStyleIdx="2" presStyleCnt="6">
        <dgm:presLayoutVars>
          <dgm:chMax val="0"/>
          <dgm:chPref val="0"/>
          <dgm:bulletEnabled val="1"/>
        </dgm:presLayoutVars>
      </dgm:prSet>
      <dgm:spPr/>
    </dgm:pt>
    <dgm:pt modelId="{744ABA18-EE38-D74A-A273-86E7B09ADB35}" type="pres">
      <dgm:prSet presAssocID="{E50B5E52-7848-754D-ABB8-4959A8B99846}" presName="parTxOnlySpace" presStyleCnt="0"/>
      <dgm:spPr/>
    </dgm:pt>
    <dgm:pt modelId="{A10655C3-2954-324B-A1E1-D3C361C0C232}" type="pres">
      <dgm:prSet presAssocID="{3970542A-65AE-DA4B-B738-43D2E8DA8B6E}" presName="parTxOnly" presStyleLbl="node1" presStyleIdx="3" presStyleCnt="6">
        <dgm:presLayoutVars>
          <dgm:chMax val="0"/>
          <dgm:chPref val="0"/>
          <dgm:bulletEnabled val="1"/>
        </dgm:presLayoutVars>
      </dgm:prSet>
      <dgm:spPr/>
    </dgm:pt>
    <dgm:pt modelId="{6D0312A5-44D5-AC4B-A119-9D24FA298CFC}" type="pres">
      <dgm:prSet presAssocID="{6D4091F3-4A56-4347-A62B-7FE56FC4E009}" presName="parTxOnlySpace" presStyleCnt="0"/>
      <dgm:spPr/>
    </dgm:pt>
    <dgm:pt modelId="{1D710E7B-8745-0145-90F9-32C6712A806E}" type="pres">
      <dgm:prSet presAssocID="{CD18CA2C-A2B9-4845-966A-385F3686E40C}" presName="parTxOnly" presStyleLbl="node1" presStyleIdx="4" presStyleCnt="6">
        <dgm:presLayoutVars>
          <dgm:chMax val="0"/>
          <dgm:chPref val="0"/>
          <dgm:bulletEnabled val="1"/>
        </dgm:presLayoutVars>
      </dgm:prSet>
      <dgm:spPr/>
    </dgm:pt>
    <dgm:pt modelId="{63E1CAA1-2D07-1740-B50B-75CF71EC1C8A}" type="pres">
      <dgm:prSet presAssocID="{C72E58F9-0420-644B-A0B2-877C43455417}" presName="parTxOnlySpace" presStyleCnt="0"/>
      <dgm:spPr/>
    </dgm:pt>
    <dgm:pt modelId="{29A5F29B-A95E-9040-9EB8-2217C157605E}" type="pres">
      <dgm:prSet presAssocID="{03C2562A-D0D5-2641-9C0A-0B453915742D}" presName="parTxOnly" presStyleLbl="node1" presStyleIdx="5" presStyleCnt="6">
        <dgm:presLayoutVars>
          <dgm:chMax val="0"/>
          <dgm:chPref val="0"/>
          <dgm:bulletEnabled val="1"/>
        </dgm:presLayoutVars>
      </dgm:prSet>
      <dgm:spPr/>
    </dgm:pt>
  </dgm:ptLst>
  <dgm:cxnLst>
    <dgm:cxn modelId="{6494881C-A341-4A4F-9F08-CBAB4F866660}" srcId="{88D0B782-9B37-C442-BD31-8F6394A095FA}" destId="{3228EF60-96A7-554C-9310-E50A7CD1905B}" srcOrd="2" destOrd="0" parTransId="{0CE25CFC-B9F9-EF4C-A1DE-03A6EF96CA33}" sibTransId="{E50B5E52-7848-754D-ABB8-4959A8B99846}"/>
    <dgm:cxn modelId="{068D8A2F-81B3-7949-83F1-88E7EBE44C57}" type="presOf" srcId="{3970542A-65AE-DA4B-B738-43D2E8DA8B6E}" destId="{A10655C3-2954-324B-A1E1-D3C361C0C232}" srcOrd="0" destOrd="0" presId="urn:microsoft.com/office/officeart/2005/8/layout/chevron1"/>
    <dgm:cxn modelId="{E83E1540-435C-0040-9667-F6CD9672D0C0}" srcId="{88D0B782-9B37-C442-BD31-8F6394A095FA}" destId="{783687BF-AA9A-8A45-BA17-03BAF6F6DFEE}" srcOrd="0" destOrd="0" parTransId="{40234592-4F35-6642-938E-FF98C4B998DA}" sibTransId="{9F6E46B1-DDCA-784D-B7AB-682AA20BC1DA}"/>
    <dgm:cxn modelId="{3A203662-95B6-8D42-9A2C-C1E83D0779C1}" type="presOf" srcId="{10AF25A0-C147-4545-97F7-B6D96BCFA820}" destId="{E61DF016-FF98-4344-81CF-F88C324D006B}" srcOrd="0" destOrd="0" presId="urn:microsoft.com/office/officeart/2005/8/layout/chevron1"/>
    <dgm:cxn modelId="{D8E04049-CB4A-EC4A-960B-B25F1706ED5E}" type="presOf" srcId="{CD18CA2C-A2B9-4845-966A-385F3686E40C}" destId="{1D710E7B-8745-0145-90F9-32C6712A806E}" srcOrd="0" destOrd="0" presId="urn:microsoft.com/office/officeart/2005/8/layout/chevron1"/>
    <dgm:cxn modelId="{D6B7307D-30FA-4542-B5C6-8EBD2FD0BCC0}" type="presOf" srcId="{03C2562A-D0D5-2641-9C0A-0B453915742D}" destId="{29A5F29B-A95E-9040-9EB8-2217C157605E}" srcOrd="0" destOrd="0" presId="urn:microsoft.com/office/officeart/2005/8/layout/chevron1"/>
    <dgm:cxn modelId="{3C988196-1EED-2340-8EBA-4C0C9BC131A5}" type="presOf" srcId="{3228EF60-96A7-554C-9310-E50A7CD1905B}" destId="{3FC60C3A-0BFC-A543-8F18-675A569178D6}" srcOrd="0" destOrd="0" presId="urn:microsoft.com/office/officeart/2005/8/layout/chevron1"/>
    <dgm:cxn modelId="{BA5F13A6-DAD3-E641-96A6-BAA7EEA0A353}" srcId="{88D0B782-9B37-C442-BD31-8F6394A095FA}" destId="{03C2562A-D0D5-2641-9C0A-0B453915742D}" srcOrd="5" destOrd="0" parTransId="{2E193C44-DADC-984E-8305-BC3854B8866E}" sibTransId="{84C40C21-F47F-7E4D-B112-229F155E876A}"/>
    <dgm:cxn modelId="{8F41A5C0-A3C2-5F43-8DAF-9CC2F2BB8CD5}" srcId="{88D0B782-9B37-C442-BD31-8F6394A095FA}" destId="{CD18CA2C-A2B9-4845-966A-385F3686E40C}" srcOrd="4" destOrd="0" parTransId="{40A43F29-9EEC-2F40-BD79-D33DBCF7EE16}" sibTransId="{C72E58F9-0420-644B-A0B2-877C43455417}"/>
    <dgm:cxn modelId="{5F9532C5-48ED-E147-8CDB-8AD994444683}" type="presOf" srcId="{783687BF-AA9A-8A45-BA17-03BAF6F6DFEE}" destId="{B709D60C-5225-3D47-AC15-0C727CFFCB03}" srcOrd="0" destOrd="0" presId="urn:microsoft.com/office/officeart/2005/8/layout/chevron1"/>
    <dgm:cxn modelId="{30D3B6C7-459C-914A-88B8-7052C383EE45}" type="presOf" srcId="{88D0B782-9B37-C442-BD31-8F6394A095FA}" destId="{26D244C7-6D31-A740-AF57-7D6154B9103B}" srcOrd="0" destOrd="0" presId="urn:microsoft.com/office/officeart/2005/8/layout/chevron1"/>
    <dgm:cxn modelId="{CFC47CF4-325F-454A-96A2-85FAC75ADA06}" srcId="{88D0B782-9B37-C442-BD31-8F6394A095FA}" destId="{10AF25A0-C147-4545-97F7-B6D96BCFA820}" srcOrd="1" destOrd="0" parTransId="{D21054BA-3620-B24B-8DB1-2B20B03C0E94}" sibTransId="{D181EC16-C2BA-8B44-BB45-2ECEFA58506C}"/>
    <dgm:cxn modelId="{C2BBEDF9-7D34-2F4E-BD98-354043C61535}" srcId="{88D0B782-9B37-C442-BD31-8F6394A095FA}" destId="{3970542A-65AE-DA4B-B738-43D2E8DA8B6E}" srcOrd="3" destOrd="0" parTransId="{D6D31CCD-D83C-A246-8795-363D98418AC0}" sibTransId="{6D4091F3-4A56-4347-A62B-7FE56FC4E009}"/>
    <dgm:cxn modelId="{6BB256F0-82B1-844B-8FA8-8F223670AEA0}" type="presParOf" srcId="{26D244C7-6D31-A740-AF57-7D6154B9103B}" destId="{B709D60C-5225-3D47-AC15-0C727CFFCB03}" srcOrd="0" destOrd="0" presId="urn:microsoft.com/office/officeart/2005/8/layout/chevron1"/>
    <dgm:cxn modelId="{00D058E8-1401-3A47-A6E1-452BF2E30B71}" type="presParOf" srcId="{26D244C7-6D31-A740-AF57-7D6154B9103B}" destId="{D665B5E4-DD98-3D43-9ABD-015536BF6B49}" srcOrd="1" destOrd="0" presId="urn:microsoft.com/office/officeart/2005/8/layout/chevron1"/>
    <dgm:cxn modelId="{0A2F84A9-2BDA-4846-8EF5-9092ACB4F840}" type="presParOf" srcId="{26D244C7-6D31-A740-AF57-7D6154B9103B}" destId="{E61DF016-FF98-4344-81CF-F88C324D006B}" srcOrd="2" destOrd="0" presId="urn:microsoft.com/office/officeart/2005/8/layout/chevron1"/>
    <dgm:cxn modelId="{397F8D7F-DE1B-5E40-ACA0-2DDA396ADC66}" type="presParOf" srcId="{26D244C7-6D31-A740-AF57-7D6154B9103B}" destId="{C725BC08-6302-1E43-B980-2DF8D54CDEDC}" srcOrd="3" destOrd="0" presId="urn:microsoft.com/office/officeart/2005/8/layout/chevron1"/>
    <dgm:cxn modelId="{E527C821-A96D-5A4F-851C-0B3FD9010CFA}" type="presParOf" srcId="{26D244C7-6D31-A740-AF57-7D6154B9103B}" destId="{3FC60C3A-0BFC-A543-8F18-675A569178D6}" srcOrd="4" destOrd="0" presId="urn:microsoft.com/office/officeart/2005/8/layout/chevron1"/>
    <dgm:cxn modelId="{2BC9933A-531A-B541-930B-57C6866FA148}" type="presParOf" srcId="{26D244C7-6D31-A740-AF57-7D6154B9103B}" destId="{744ABA18-EE38-D74A-A273-86E7B09ADB35}" srcOrd="5" destOrd="0" presId="urn:microsoft.com/office/officeart/2005/8/layout/chevron1"/>
    <dgm:cxn modelId="{DC041FFD-04B3-1141-B851-955716151E02}" type="presParOf" srcId="{26D244C7-6D31-A740-AF57-7D6154B9103B}" destId="{A10655C3-2954-324B-A1E1-D3C361C0C232}" srcOrd="6" destOrd="0" presId="urn:microsoft.com/office/officeart/2005/8/layout/chevron1"/>
    <dgm:cxn modelId="{EB614898-4DDB-A94A-9508-CCBDBB7C4244}" type="presParOf" srcId="{26D244C7-6D31-A740-AF57-7D6154B9103B}" destId="{6D0312A5-44D5-AC4B-A119-9D24FA298CFC}" srcOrd="7" destOrd="0" presId="urn:microsoft.com/office/officeart/2005/8/layout/chevron1"/>
    <dgm:cxn modelId="{7B379A83-56F2-CA44-9A97-0FD9562B4EBC}" type="presParOf" srcId="{26D244C7-6D31-A740-AF57-7D6154B9103B}" destId="{1D710E7B-8745-0145-90F9-32C6712A806E}" srcOrd="8" destOrd="0" presId="urn:microsoft.com/office/officeart/2005/8/layout/chevron1"/>
    <dgm:cxn modelId="{6DD95417-C691-D746-A53B-8610D35E8BD9}" type="presParOf" srcId="{26D244C7-6D31-A740-AF57-7D6154B9103B}" destId="{63E1CAA1-2D07-1740-B50B-75CF71EC1C8A}" srcOrd="9" destOrd="0" presId="urn:microsoft.com/office/officeart/2005/8/layout/chevron1"/>
    <dgm:cxn modelId="{648CEC3A-050B-E540-940B-72600A448B04}" type="presParOf" srcId="{26D244C7-6D31-A740-AF57-7D6154B9103B}" destId="{29A5F29B-A95E-9040-9EB8-2217C157605E}" srcOrd="10"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D2017EC-2BC3-044A-82C7-C8A52413F001}" type="doc">
      <dgm:prSet loTypeId="urn:microsoft.com/office/officeart/2005/8/layout/venn3" loCatId="" qsTypeId="urn:microsoft.com/office/officeart/2005/8/quickstyle/simple4" qsCatId="simple" csTypeId="urn:microsoft.com/office/officeart/2005/8/colors/accent1_2" csCatId="accent1" phldr="1"/>
      <dgm:spPr/>
      <dgm:t>
        <a:bodyPr/>
        <a:lstStyle/>
        <a:p>
          <a:endParaRPr lang="en-US"/>
        </a:p>
      </dgm:t>
    </dgm:pt>
    <dgm:pt modelId="{85B6B4A3-20E3-6F4B-BFBE-36F8E2B1E302}">
      <dgm:prSet phldrT="[Text]" custT="1"/>
      <dgm:spPr/>
      <dgm:t>
        <a:bodyPr/>
        <a:lstStyle/>
        <a:p>
          <a:r>
            <a:rPr lang="en-US" sz="1200">
              <a:latin typeface="Times New Roman" charset="0"/>
              <a:ea typeface="Times New Roman" charset="0"/>
              <a:cs typeface="Times New Roman" charset="0"/>
            </a:rPr>
            <a:t>Teacher Led: Traditional Instruction</a:t>
          </a:r>
        </a:p>
      </dgm:t>
    </dgm:pt>
    <dgm:pt modelId="{AFF602AD-743C-AF4B-B7EF-1AB4F2F124A2}" type="parTrans" cxnId="{0BF9168D-7198-8E46-BCCB-5D421C713DF7}">
      <dgm:prSet/>
      <dgm:spPr/>
      <dgm:t>
        <a:bodyPr/>
        <a:lstStyle/>
        <a:p>
          <a:endParaRPr lang="en-US"/>
        </a:p>
      </dgm:t>
    </dgm:pt>
    <dgm:pt modelId="{B219DD47-A616-EB45-8880-41C38E28783E}" type="sibTrans" cxnId="{0BF9168D-7198-8E46-BCCB-5D421C713DF7}">
      <dgm:prSet/>
      <dgm:spPr/>
      <dgm:t>
        <a:bodyPr/>
        <a:lstStyle/>
        <a:p>
          <a:endParaRPr lang="en-US"/>
        </a:p>
      </dgm:t>
    </dgm:pt>
    <dgm:pt modelId="{ED8EAD7B-01B8-4A48-9EF8-5023513E4E92}">
      <dgm:prSet phldrT="[Text]" custT="1"/>
      <dgm:spPr/>
      <dgm:t>
        <a:bodyPr/>
        <a:lstStyle/>
        <a:p>
          <a:r>
            <a:rPr lang="en-US" sz="1200">
              <a:latin typeface="Times New Roman" charset="0"/>
              <a:ea typeface="Times New Roman" charset="0"/>
              <a:cs typeface="Times New Roman" charset="0"/>
            </a:rPr>
            <a:t>Cotent Related Worksheet</a:t>
          </a:r>
        </a:p>
      </dgm:t>
    </dgm:pt>
    <dgm:pt modelId="{2E643126-90BB-8C4C-9AE0-4073A29E9A9C}" type="parTrans" cxnId="{DC81CCDB-79CB-544D-B544-23CE3FBE0F01}">
      <dgm:prSet/>
      <dgm:spPr/>
      <dgm:t>
        <a:bodyPr/>
        <a:lstStyle/>
        <a:p>
          <a:endParaRPr lang="en-US"/>
        </a:p>
      </dgm:t>
    </dgm:pt>
    <dgm:pt modelId="{F8A001B9-53AC-3F4E-88BA-3411C66C8BFF}" type="sibTrans" cxnId="{DC81CCDB-79CB-544D-B544-23CE3FBE0F01}">
      <dgm:prSet/>
      <dgm:spPr/>
      <dgm:t>
        <a:bodyPr/>
        <a:lstStyle/>
        <a:p>
          <a:endParaRPr lang="en-US"/>
        </a:p>
      </dgm:t>
    </dgm:pt>
    <dgm:pt modelId="{8E4945FB-8B88-6A46-BEC1-62F500413329}">
      <dgm:prSet phldrT="[Text]" custT="1"/>
      <dgm:spPr/>
      <dgm:t>
        <a:bodyPr/>
        <a:lstStyle/>
        <a:p>
          <a:r>
            <a:rPr lang="en-US" sz="1200">
              <a:latin typeface="Times New Roman" charset="0"/>
              <a:ea typeface="Times New Roman" charset="0"/>
              <a:cs typeface="Times New Roman" charset="0"/>
            </a:rPr>
            <a:t>Hands-on Activities</a:t>
          </a:r>
        </a:p>
      </dgm:t>
    </dgm:pt>
    <dgm:pt modelId="{64657421-3E7A-3443-8DC2-82DC5D6DE915}" type="parTrans" cxnId="{CEDB0293-AD4F-4040-AE10-C88486BF2DBB}">
      <dgm:prSet/>
      <dgm:spPr/>
      <dgm:t>
        <a:bodyPr/>
        <a:lstStyle/>
        <a:p>
          <a:endParaRPr lang="en-US"/>
        </a:p>
      </dgm:t>
    </dgm:pt>
    <dgm:pt modelId="{0D8CF989-D509-C14F-9D8F-426BB68E9D3C}" type="sibTrans" cxnId="{CEDB0293-AD4F-4040-AE10-C88486BF2DBB}">
      <dgm:prSet/>
      <dgm:spPr/>
      <dgm:t>
        <a:bodyPr/>
        <a:lstStyle/>
        <a:p>
          <a:endParaRPr lang="en-US"/>
        </a:p>
      </dgm:t>
    </dgm:pt>
    <dgm:pt modelId="{6412C7BA-1A1E-5447-9676-BD55585DBBE1}">
      <dgm:prSet phldrT="[Text]" custT="1"/>
      <dgm:spPr/>
      <dgm:t>
        <a:bodyPr/>
        <a:lstStyle/>
        <a:p>
          <a:r>
            <a:rPr lang="en-US" sz="1200">
              <a:latin typeface="Times New Roman" charset="0"/>
              <a:ea typeface="Times New Roman" charset="0"/>
              <a:cs typeface="Times New Roman" charset="0"/>
            </a:rPr>
            <a:t>Online Math Activities </a:t>
          </a:r>
        </a:p>
      </dgm:t>
    </dgm:pt>
    <dgm:pt modelId="{8992938C-27F9-7E45-8C34-A8BAA2727037}" type="parTrans" cxnId="{0E1D5D05-F2EE-D342-A15B-8176861FCB4D}">
      <dgm:prSet/>
      <dgm:spPr/>
      <dgm:t>
        <a:bodyPr/>
        <a:lstStyle/>
        <a:p>
          <a:endParaRPr lang="en-US"/>
        </a:p>
      </dgm:t>
    </dgm:pt>
    <dgm:pt modelId="{E86A1D52-7319-854F-9907-1BDB47AC3A33}" type="sibTrans" cxnId="{0E1D5D05-F2EE-D342-A15B-8176861FCB4D}">
      <dgm:prSet/>
      <dgm:spPr/>
      <dgm:t>
        <a:bodyPr/>
        <a:lstStyle/>
        <a:p>
          <a:endParaRPr lang="en-US"/>
        </a:p>
      </dgm:t>
    </dgm:pt>
    <dgm:pt modelId="{A0F88AE4-17D5-5B42-BE5B-BA345300CBE3}" type="pres">
      <dgm:prSet presAssocID="{AD2017EC-2BC3-044A-82C7-C8A52413F001}" presName="Name0" presStyleCnt="0">
        <dgm:presLayoutVars>
          <dgm:dir/>
          <dgm:resizeHandles val="exact"/>
        </dgm:presLayoutVars>
      </dgm:prSet>
      <dgm:spPr/>
    </dgm:pt>
    <dgm:pt modelId="{8F2D835F-6E26-4B4B-8E1A-444B6E0B5700}" type="pres">
      <dgm:prSet presAssocID="{85B6B4A3-20E3-6F4B-BFBE-36F8E2B1E302}" presName="Name5" presStyleLbl="vennNode1" presStyleIdx="0" presStyleCnt="4">
        <dgm:presLayoutVars>
          <dgm:bulletEnabled val="1"/>
        </dgm:presLayoutVars>
      </dgm:prSet>
      <dgm:spPr/>
    </dgm:pt>
    <dgm:pt modelId="{777444C0-17EF-934E-B249-E844D84B96FB}" type="pres">
      <dgm:prSet presAssocID="{B219DD47-A616-EB45-8880-41C38E28783E}" presName="space" presStyleCnt="0"/>
      <dgm:spPr/>
    </dgm:pt>
    <dgm:pt modelId="{86DAF979-D4F2-F44E-BD68-3E6C8135AEB5}" type="pres">
      <dgm:prSet presAssocID="{ED8EAD7B-01B8-4A48-9EF8-5023513E4E92}" presName="Name5" presStyleLbl="vennNode1" presStyleIdx="1" presStyleCnt="4">
        <dgm:presLayoutVars>
          <dgm:bulletEnabled val="1"/>
        </dgm:presLayoutVars>
      </dgm:prSet>
      <dgm:spPr/>
    </dgm:pt>
    <dgm:pt modelId="{94FC932B-C64A-D641-8255-ABC5EBB5DE7C}" type="pres">
      <dgm:prSet presAssocID="{F8A001B9-53AC-3F4E-88BA-3411C66C8BFF}" presName="space" presStyleCnt="0"/>
      <dgm:spPr/>
    </dgm:pt>
    <dgm:pt modelId="{2B8F4767-1477-CC4A-BB0B-1D9302FD4915}" type="pres">
      <dgm:prSet presAssocID="{8E4945FB-8B88-6A46-BEC1-62F500413329}" presName="Name5" presStyleLbl="vennNode1" presStyleIdx="2" presStyleCnt="4">
        <dgm:presLayoutVars>
          <dgm:bulletEnabled val="1"/>
        </dgm:presLayoutVars>
      </dgm:prSet>
      <dgm:spPr/>
    </dgm:pt>
    <dgm:pt modelId="{F164A65D-09D2-E047-BCE3-F7834254FBD4}" type="pres">
      <dgm:prSet presAssocID="{0D8CF989-D509-C14F-9D8F-426BB68E9D3C}" presName="space" presStyleCnt="0"/>
      <dgm:spPr/>
    </dgm:pt>
    <dgm:pt modelId="{34C3B67D-1245-B349-8D79-3136C913A89A}" type="pres">
      <dgm:prSet presAssocID="{6412C7BA-1A1E-5447-9676-BD55585DBBE1}" presName="Name5" presStyleLbl="vennNode1" presStyleIdx="3" presStyleCnt="4">
        <dgm:presLayoutVars>
          <dgm:bulletEnabled val="1"/>
        </dgm:presLayoutVars>
      </dgm:prSet>
      <dgm:spPr/>
    </dgm:pt>
  </dgm:ptLst>
  <dgm:cxnLst>
    <dgm:cxn modelId="{0E1D5D05-F2EE-D342-A15B-8176861FCB4D}" srcId="{AD2017EC-2BC3-044A-82C7-C8A52413F001}" destId="{6412C7BA-1A1E-5447-9676-BD55585DBBE1}" srcOrd="3" destOrd="0" parTransId="{8992938C-27F9-7E45-8C34-A8BAA2727037}" sibTransId="{E86A1D52-7319-854F-9907-1BDB47AC3A33}"/>
    <dgm:cxn modelId="{2EB4B50A-049B-B74F-8A15-982B43169AC9}" type="presOf" srcId="{ED8EAD7B-01B8-4A48-9EF8-5023513E4E92}" destId="{86DAF979-D4F2-F44E-BD68-3E6C8135AEB5}" srcOrd="0" destOrd="0" presId="urn:microsoft.com/office/officeart/2005/8/layout/venn3"/>
    <dgm:cxn modelId="{6B8BE04A-F782-7D46-AFE9-B3FD272980D8}" type="presOf" srcId="{6412C7BA-1A1E-5447-9676-BD55585DBBE1}" destId="{34C3B67D-1245-B349-8D79-3136C913A89A}" srcOrd="0" destOrd="0" presId="urn:microsoft.com/office/officeart/2005/8/layout/venn3"/>
    <dgm:cxn modelId="{0BF9168D-7198-8E46-BCCB-5D421C713DF7}" srcId="{AD2017EC-2BC3-044A-82C7-C8A52413F001}" destId="{85B6B4A3-20E3-6F4B-BFBE-36F8E2B1E302}" srcOrd="0" destOrd="0" parTransId="{AFF602AD-743C-AF4B-B7EF-1AB4F2F124A2}" sibTransId="{B219DD47-A616-EB45-8880-41C38E28783E}"/>
    <dgm:cxn modelId="{CEDB0293-AD4F-4040-AE10-C88486BF2DBB}" srcId="{AD2017EC-2BC3-044A-82C7-C8A52413F001}" destId="{8E4945FB-8B88-6A46-BEC1-62F500413329}" srcOrd="2" destOrd="0" parTransId="{64657421-3E7A-3443-8DC2-82DC5D6DE915}" sibTransId="{0D8CF989-D509-C14F-9D8F-426BB68E9D3C}"/>
    <dgm:cxn modelId="{695DFBAA-CAD9-F549-8910-DE39E1F5CE36}" type="presOf" srcId="{85B6B4A3-20E3-6F4B-BFBE-36F8E2B1E302}" destId="{8F2D835F-6E26-4B4B-8E1A-444B6E0B5700}" srcOrd="0" destOrd="0" presId="urn:microsoft.com/office/officeart/2005/8/layout/venn3"/>
    <dgm:cxn modelId="{96DF60D2-5522-BF45-B125-2030BFAF02EF}" type="presOf" srcId="{8E4945FB-8B88-6A46-BEC1-62F500413329}" destId="{2B8F4767-1477-CC4A-BB0B-1D9302FD4915}" srcOrd="0" destOrd="0" presId="urn:microsoft.com/office/officeart/2005/8/layout/venn3"/>
    <dgm:cxn modelId="{DC81CCDB-79CB-544D-B544-23CE3FBE0F01}" srcId="{AD2017EC-2BC3-044A-82C7-C8A52413F001}" destId="{ED8EAD7B-01B8-4A48-9EF8-5023513E4E92}" srcOrd="1" destOrd="0" parTransId="{2E643126-90BB-8C4C-9AE0-4073A29E9A9C}" sibTransId="{F8A001B9-53AC-3F4E-88BA-3411C66C8BFF}"/>
    <dgm:cxn modelId="{B160BBDE-B49B-8447-9FFA-3C23F138F0CE}" type="presOf" srcId="{AD2017EC-2BC3-044A-82C7-C8A52413F001}" destId="{A0F88AE4-17D5-5B42-BE5B-BA345300CBE3}" srcOrd="0" destOrd="0" presId="urn:microsoft.com/office/officeart/2005/8/layout/venn3"/>
    <dgm:cxn modelId="{96564A4C-8611-1B4D-92AB-005D8E7DD886}" type="presParOf" srcId="{A0F88AE4-17D5-5B42-BE5B-BA345300CBE3}" destId="{8F2D835F-6E26-4B4B-8E1A-444B6E0B5700}" srcOrd="0" destOrd="0" presId="urn:microsoft.com/office/officeart/2005/8/layout/venn3"/>
    <dgm:cxn modelId="{DCC5577F-9AE8-394F-B7A6-F03C57181483}" type="presParOf" srcId="{A0F88AE4-17D5-5B42-BE5B-BA345300CBE3}" destId="{777444C0-17EF-934E-B249-E844D84B96FB}" srcOrd="1" destOrd="0" presId="urn:microsoft.com/office/officeart/2005/8/layout/venn3"/>
    <dgm:cxn modelId="{0E873B3E-45FC-FD44-AC29-AEFE4953B321}" type="presParOf" srcId="{A0F88AE4-17D5-5B42-BE5B-BA345300CBE3}" destId="{86DAF979-D4F2-F44E-BD68-3E6C8135AEB5}" srcOrd="2" destOrd="0" presId="urn:microsoft.com/office/officeart/2005/8/layout/venn3"/>
    <dgm:cxn modelId="{5ED804D6-7E96-4242-A5F5-C531939F9F0A}" type="presParOf" srcId="{A0F88AE4-17D5-5B42-BE5B-BA345300CBE3}" destId="{94FC932B-C64A-D641-8255-ABC5EBB5DE7C}" srcOrd="3" destOrd="0" presId="urn:microsoft.com/office/officeart/2005/8/layout/venn3"/>
    <dgm:cxn modelId="{159E4D1E-FC2D-6548-B0D5-F618ED92F0B7}" type="presParOf" srcId="{A0F88AE4-17D5-5B42-BE5B-BA345300CBE3}" destId="{2B8F4767-1477-CC4A-BB0B-1D9302FD4915}" srcOrd="4" destOrd="0" presId="urn:microsoft.com/office/officeart/2005/8/layout/venn3"/>
    <dgm:cxn modelId="{5FF1CAD2-B2F0-A941-A621-9CD3B017C1E3}" type="presParOf" srcId="{A0F88AE4-17D5-5B42-BE5B-BA345300CBE3}" destId="{F164A65D-09D2-E047-BCE3-F7834254FBD4}" srcOrd="5" destOrd="0" presId="urn:microsoft.com/office/officeart/2005/8/layout/venn3"/>
    <dgm:cxn modelId="{2CAC32F5-2E4C-C443-B35D-33B104D5609F}" type="presParOf" srcId="{A0F88AE4-17D5-5B42-BE5B-BA345300CBE3}" destId="{34C3B67D-1245-B349-8D79-3136C913A89A}" srcOrd="6" destOrd="0" presId="urn:microsoft.com/office/officeart/2005/8/layout/venn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D2017EC-2BC3-044A-82C7-C8A52413F001}" type="doc">
      <dgm:prSet loTypeId="urn:microsoft.com/office/officeart/2005/8/layout/venn3" loCatId="" qsTypeId="urn:microsoft.com/office/officeart/2005/8/quickstyle/simple4" qsCatId="simple" csTypeId="urn:microsoft.com/office/officeart/2005/8/colors/accent1_2" csCatId="accent1" phldr="1"/>
      <dgm:spPr/>
      <dgm:t>
        <a:bodyPr/>
        <a:lstStyle/>
        <a:p>
          <a:endParaRPr lang="en-US"/>
        </a:p>
      </dgm:t>
    </dgm:pt>
    <dgm:pt modelId="{85B6B4A3-20E3-6F4B-BFBE-36F8E2B1E302}">
      <dgm:prSet phldrT="[Text]" custT="1"/>
      <dgm:spPr/>
      <dgm:t>
        <a:bodyPr/>
        <a:lstStyle/>
        <a:p>
          <a:r>
            <a:rPr lang="en-US" sz="1200">
              <a:latin typeface="Times New Roman" charset="0"/>
              <a:ea typeface="Times New Roman" charset="0"/>
              <a:cs typeface="Times New Roman" charset="0"/>
            </a:rPr>
            <a:t>Teacher Led: IC-JPA</a:t>
          </a:r>
        </a:p>
      </dgm:t>
    </dgm:pt>
    <dgm:pt modelId="{AFF602AD-743C-AF4B-B7EF-1AB4F2F124A2}" type="parTrans" cxnId="{0BF9168D-7198-8E46-BCCB-5D421C713DF7}">
      <dgm:prSet/>
      <dgm:spPr/>
      <dgm:t>
        <a:bodyPr/>
        <a:lstStyle/>
        <a:p>
          <a:endParaRPr lang="en-US"/>
        </a:p>
      </dgm:t>
    </dgm:pt>
    <dgm:pt modelId="{B219DD47-A616-EB45-8880-41C38E28783E}" type="sibTrans" cxnId="{0BF9168D-7198-8E46-BCCB-5D421C713DF7}">
      <dgm:prSet/>
      <dgm:spPr/>
      <dgm:t>
        <a:bodyPr/>
        <a:lstStyle/>
        <a:p>
          <a:endParaRPr lang="en-US"/>
        </a:p>
      </dgm:t>
    </dgm:pt>
    <dgm:pt modelId="{ED8EAD7B-01B8-4A48-9EF8-5023513E4E92}">
      <dgm:prSet phldrT="[Text]" custT="1"/>
      <dgm:spPr/>
      <dgm:t>
        <a:bodyPr/>
        <a:lstStyle/>
        <a:p>
          <a:r>
            <a:rPr lang="en-US" sz="1200">
              <a:latin typeface="Times New Roman" charset="0"/>
              <a:ea typeface="Times New Roman" charset="0"/>
              <a:cs typeface="Times New Roman" charset="0"/>
            </a:rPr>
            <a:t>Independent: IC-JPA</a:t>
          </a:r>
        </a:p>
      </dgm:t>
    </dgm:pt>
    <dgm:pt modelId="{2E643126-90BB-8C4C-9AE0-4073A29E9A9C}" type="parTrans" cxnId="{DC81CCDB-79CB-544D-B544-23CE3FBE0F01}">
      <dgm:prSet/>
      <dgm:spPr/>
      <dgm:t>
        <a:bodyPr/>
        <a:lstStyle/>
        <a:p>
          <a:endParaRPr lang="en-US"/>
        </a:p>
      </dgm:t>
    </dgm:pt>
    <dgm:pt modelId="{F8A001B9-53AC-3F4E-88BA-3411C66C8BFF}" type="sibTrans" cxnId="{DC81CCDB-79CB-544D-B544-23CE3FBE0F01}">
      <dgm:prSet/>
      <dgm:spPr/>
      <dgm:t>
        <a:bodyPr/>
        <a:lstStyle/>
        <a:p>
          <a:endParaRPr lang="en-US"/>
        </a:p>
      </dgm:t>
    </dgm:pt>
    <dgm:pt modelId="{8E4945FB-8B88-6A46-BEC1-62F500413329}">
      <dgm:prSet phldrT="[Text]" custT="1"/>
      <dgm:spPr/>
      <dgm:t>
        <a:bodyPr/>
        <a:lstStyle/>
        <a:p>
          <a:r>
            <a:rPr lang="en-US" sz="1200">
              <a:latin typeface="Times New Roman" charset="0"/>
              <a:ea typeface="Times New Roman" charset="0"/>
              <a:cs typeface="Times New Roman" charset="0"/>
            </a:rPr>
            <a:t>Independent: IC-JPA</a:t>
          </a:r>
        </a:p>
      </dgm:t>
    </dgm:pt>
    <dgm:pt modelId="{64657421-3E7A-3443-8DC2-82DC5D6DE915}" type="parTrans" cxnId="{CEDB0293-AD4F-4040-AE10-C88486BF2DBB}">
      <dgm:prSet/>
      <dgm:spPr/>
      <dgm:t>
        <a:bodyPr/>
        <a:lstStyle/>
        <a:p>
          <a:endParaRPr lang="en-US"/>
        </a:p>
      </dgm:t>
    </dgm:pt>
    <dgm:pt modelId="{0D8CF989-D509-C14F-9D8F-426BB68E9D3C}" type="sibTrans" cxnId="{CEDB0293-AD4F-4040-AE10-C88486BF2DBB}">
      <dgm:prSet/>
      <dgm:spPr/>
      <dgm:t>
        <a:bodyPr/>
        <a:lstStyle/>
        <a:p>
          <a:endParaRPr lang="en-US"/>
        </a:p>
      </dgm:t>
    </dgm:pt>
    <dgm:pt modelId="{6412C7BA-1A1E-5447-9676-BD55585DBBE1}">
      <dgm:prSet phldrT="[Text]" custT="1"/>
      <dgm:spPr/>
      <dgm:t>
        <a:bodyPr/>
        <a:lstStyle/>
        <a:p>
          <a:r>
            <a:rPr lang="en-US" sz="1200">
              <a:latin typeface="Times New Roman" charset="0"/>
              <a:ea typeface="Times New Roman" charset="0"/>
              <a:cs typeface="Times New Roman" charset="0"/>
            </a:rPr>
            <a:t>Independent: IC-JPA</a:t>
          </a:r>
        </a:p>
      </dgm:t>
    </dgm:pt>
    <dgm:pt modelId="{8992938C-27F9-7E45-8C34-A8BAA2727037}" type="parTrans" cxnId="{0E1D5D05-F2EE-D342-A15B-8176861FCB4D}">
      <dgm:prSet/>
      <dgm:spPr/>
      <dgm:t>
        <a:bodyPr/>
        <a:lstStyle/>
        <a:p>
          <a:endParaRPr lang="en-US"/>
        </a:p>
      </dgm:t>
    </dgm:pt>
    <dgm:pt modelId="{E86A1D52-7319-854F-9907-1BDB47AC3A33}" type="sibTrans" cxnId="{0E1D5D05-F2EE-D342-A15B-8176861FCB4D}">
      <dgm:prSet/>
      <dgm:spPr/>
      <dgm:t>
        <a:bodyPr/>
        <a:lstStyle/>
        <a:p>
          <a:endParaRPr lang="en-US"/>
        </a:p>
      </dgm:t>
    </dgm:pt>
    <dgm:pt modelId="{A0F88AE4-17D5-5B42-BE5B-BA345300CBE3}" type="pres">
      <dgm:prSet presAssocID="{AD2017EC-2BC3-044A-82C7-C8A52413F001}" presName="Name0" presStyleCnt="0">
        <dgm:presLayoutVars>
          <dgm:dir/>
          <dgm:resizeHandles val="exact"/>
        </dgm:presLayoutVars>
      </dgm:prSet>
      <dgm:spPr/>
    </dgm:pt>
    <dgm:pt modelId="{8F2D835F-6E26-4B4B-8E1A-444B6E0B5700}" type="pres">
      <dgm:prSet presAssocID="{85B6B4A3-20E3-6F4B-BFBE-36F8E2B1E302}" presName="Name5" presStyleLbl="vennNode1" presStyleIdx="0" presStyleCnt="4">
        <dgm:presLayoutVars>
          <dgm:bulletEnabled val="1"/>
        </dgm:presLayoutVars>
      </dgm:prSet>
      <dgm:spPr/>
    </dgm:pt>
    <dgm:pt modelId="{777444C0-17EF-934E-B249-E844D84B96FB}" type="pres">
      <dgm:prSet presAssocID="{B219DD47-A616-EB45-8880-41C38E28783E}" presName="space" presStyleCnt="0"/>
      <dgm:spPr/>
    </dgm:pt>
    <dgm:pt modelId="{86DAF979-D4F2-F44E-BD68-3E6C8135AEB5}" type="pres">
      <dgm:prSet presAssocID="{ED8EAD7B-01B8-4A48-9EF8-5023513E4E92}" presName="Name5" presStyleLbl="vennNode1" presStyleIdx="1" presStyleCnt="4" custScaleX="102248">
        <dgm:presLayoutVars>
          <dgm:bulletEnabled val="1"/>
        </dgm:presLayoutVars>
      </dgm:prSet>
      <dgm:spPr/>
    </dgm:pt>
    <dgm:pt modelId="{94FC932B-C64A-D641-8255-ABC5EBB5DE7C}" type="pres">
      <dgm:prSet presAssocID="{F8A001B9-53AC-3F4E-88BA-3411C66C8BFF}" presName="space" presStyleCnt="0"/>
      <dgm:spPr/>
    </dgm:pt>
    <dgm:pt modelId="{2B8F4767-1477-CC4A-BB0B-1D9302FD4915}" type="pres">
      <dgm:prSet presAssocID="{8E4945FB-8B88-6A46-BEC1-62F500413329}" presName="Name5" presStyleLbl="vennNode1" presStyleIdx="2" presStyleCnt="4" custScaleX="103451">
        <dgm:presLayoutVars>
          <dgm:bulletEnabled val="1"/>
        </dgm:presLayoutVars>
      </dgm:prSet>
      <dgm:spPr/>
    </dgm:pt>
    <dgm:pt modelId="{F164A65D-09D2-E047-BCE3-F7834254FBD4}" type="pres">
      <dgm:prSet presAssocID="{0D8CF989-D509-C14F-9D8F-426BB68E9D3C}" presName="space" presStyleCnt="0"/>
      <dgm:spPr/>
    </dgm:pt>
    <dgm:pt modelId="{34C3B67D-1245-B349-8D79-3136C913A89A}" type="pres">
      <dgm:prSet presAssocID="{6412C7BA-1A1E-5447-9676-BD55585DBBE1}" presName="Name5" presStyleLbl="vennNode1" presStyleIdx="3" presStyleCnt="4" custScaleX="103452">
        <dgm:presLayoutVars>
          <dgm:bulletEnabled val="1"/>
        </dgm:presLayoutVars>
      </dgm:prSet>
      <dgm:spPr/>
    </dgm:pt>
  </dgm:ptLst>
  <dgm:cxnLst>
    <dgm:cxn modelId="{0E1D5D05-F2EE-D342-A15B-8176861FCB4D}" srcId="{AD2017EC-2BC3-044A-82C7-C8A52413F001}" destId="{6412C7BA-1A1E-5447-9676-BD55585DBBE1}" srcOrd="3" destOrd="0" parTransId="{8992938C-27F9-7E45-8C34-A8BAA2727037}" sibTransId="{E86A1D52-7319-854F-9907-1BDB47AC3A33}"/>
    <dgm:cxn modelId="{6A727C67-5EAF-F245-958B-8A21755FD8C7}" type="presOf" srcId="{6412C7BA-1A1E-5447-9676-BD55585DBBE1}" destId="{34C3B67D-1245-B349-8D79-3136C913A89A}" srcOrd="0" destOrd="0" presId="urn:microsoft.com/office/officeart/2005/8/layout/venn3"/>
    <dgm:cxn modelId="{2B0EC751-BF5B-3A45-B865-59DE5337CBF9}" type="presOf" srcId="{AD2017EC-2BC3-044A-82C7-C8A52413F001}" destId="{A0F88AE4-17D5-5B42-BE5B-BA345300CBE3}" srcOrd="0" destOrd="0" presId="urn:microsoft.com/office/officeart/2005/8/layout/venn3"/>
    <dgm:cxn modelId="{0BF9168D-7198-8E46-BCCB-5D421C713DF7}" srcId="{AD2017EC-2BC3-044A-82C7-C8A52413F001}" destId="{85B6B4A3-20E3-6F4B-BFBE-36F8E2B1E302}" srcOrd="0" destOrd="0" parTransId="{AFF602AD-743C-AF4B-B7EF-1AB4F2F124A2}" sibTransId="{B219DD47-A616-EB45-8880-41C38E28783E}"/>
    <dgm:cxn modelId="{8A099F91-35F2-BC40-8260-CCE643D5D1F3}" type="presOf" srcId="{85B6B4A3-20E3-6F4B-BFBE-36F8E2B1E302}" destId="{8F2D835F-6E26-4B4B-8E1A-444B6E0B5700}" srcOrd="0" destOrd="0" presId="urn:microsoft.com/office/officeart/2005/8/layout/venn3"/>
    <dgm:cxn modelId="{CEDB0293-AD4F-4040-AE10-C88486BF2DBB}" srcId="{AD2017EC-2BC3-044A-82C7-C8A52413F001}" destId="{8E4945FB-8B88-6A46-BEC1-62F500413329}" srcOrd="2" destOrd="0" parTransId="{64657421-3E7A-3443-8DC2-82DC5D6DE915}" sibTransId="{0D8CF989-D509-C14F-9D8F-426BB68E9D3C}"/>
    <dgm:cxn modelId="{9C44DCAC-B717-904F-A99F-93357AAD510E}" type="presOf" srcId="{8E4945FB-8B88-6A46-BEC1-62F500413329}" destId="{2B8F4767-1477-CC4A-BB0B-1D9302FD4915}" srcOrd="0" destOrd="0" presId="urn:microsoft.com/office/officeart/2005/8/layout/venn3"/>
    <dgm:cxn modelId="{DC81CCDB-79CB-544D-B544-23CE3FBE0F01}" srcId="{AD2017EC-2BC3-044A-82C7-C8A52413F001}" destId="{ED8EAD7B-01B8-4A48-9EF8-5023513E4E92}" srcOrd="1" destOrd="0" parTransId="{2E643126-90BB-8C4C-9AE0-4073A29E9A9C}" sibTransId="{F8A001B9-53AC-3F4E-88BA-3411C66C8BFF}"/>
    <dgm:cxn modelId="{2AD33DE2-0C83-B04E-AE88-F05EDC86C49A}" type="presOf" srcId="{ED8EAD7B-01B8-4A48-9EF8-5023513E4E92}" destId="{86DAF979-D4F2-F44E-BD68-3E6C8135AEB5}" srcOrd="0" destOrd="0" presId="urn:microsoft.com/office/officeart/2005/8/layout/venn3"/>
    <dgm:cxn modelId="{E2AE5E10-EF3B-834A-A323-115A23EA46B3}" type="presParOf" srcId="{A0F88AE4-17D5-5B42-BE5B-BA345300CBE3}" destId="{8F2D835F-6E26-4B4B-8E1A-444B6E0B5700}" srcOrd="0" destOrd="0" presId="urn:microsoft.com/office/officeart/2005/8/layout/venn3"/>
    <dgm:cxn modelId="{5A17388D-8437-2D41-AABE-844D53F7048B}" type="presParOf" srcId="{A0F88AE4-17D5-5B42-BE5B-BA345300CBE3}" destId="{777444C0-17EF-934E-B249-E844D84B96FB}" srcOrd="1" destOrd="0" presId="urn:microsoft.com/office/officeart/2005/8/layout/venn3"/>
    <dgm:cxn modelId="{E0A8C57A-D177-464C-A1EE-BA1110A13DF0}" type="presParOf" srcId="{A0F88AE4-17D5-5B42-BE5B-BA345300CBE3}" destId="{86DAF979-D4F2-F44E-BD68-3E6C8135AEB5}" srcOrd="2" destOrd="0" presId="urn:microsoft.com/office/officeart/2005/8/layout/venn3"/>
    <dgm:cxn modelId="{156F5D6C-4782-8948-B576-1A411625E6AE}" type="presParOf" srcId="{A0F88AE4-17D5-5B42-BE5B-BA345300CBE3}" destId="{94FC932B-C64A-D641-8255-ABC5EBB5DE7C}" srcOrd="3" destOrd="0" presId="urn:microsoft.com/office/officeart/2005/8/layout/venn3"/>
    <dgm:cxn modelId="{8D68554A-BE4D-924F-A516-2AC1DBEC27DE}" type="presParOf" srcId="{A0F88AE4-17D5-5B42-BE5B-BA345300CBE3}" destId="{2B8F4767-1477-CC4A-BB0B-1D9302FD4915}" srcOrd="4" destOrd="0" presId="urn:microsoft.com/office/officeart/2005/8/layout/venn3"/>
    <dgm:cxn modelId="{2E8680F5-3ACB-9046-BD19-3399EDC9D875}" type="presParOf" srcId="{A0F88AE4-17D5-5B42-BE5B-BA345300CBE3}" destId="{F164A65D-09D2-E047-BCE3-F7834254FBD4}" srcOrd="5" destOrd="0" presId="urn:microsoft.com/office/officeart/2005/8/layout/venn3"/>
    <dgm:cxn modelId="{6C7CE5D0-5687-7D4D-B26E-A0F8565A52A0}" type="presParOf" srcId="{A0F88AE4-17D5-5B42-BE5B-BA345300CBE3}" destId="{34C3B67D-1245-B349-8D79-3136C913A89A}" srcOrd="6" destOrd="0" presId="urn:microsoft.com/office/officeart/2005/8/layout/venn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09D60C-5225-3D47-AC15-0C727CFFCB03}">
      <dsp:nvSpPr>
        <dsp:cNvPr id="0" name=""/>
        <dsp:cNvSpPr/>
      </dsp:nvSpPr>
      <dsp:spPr>
        <a:xfrm>
          <a:off x="2678" y="316309"/>
          <a:ext cx="996553" cy="398621"/>
        </a:xfrm>
        <a:prstGeom prst="chevron">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Unit 4 Pretest</a:t>
          </a:r>
        </a:p>
      </dsp:txBody>
      <dsp:txXfrm>
        <a:off x="201989" y="316309"/>
        <a:ext cx="597932" cy="398621"/>
      </dsp:txXfrm>
    </dsp:sp>
    <dsp:sp modelId="{E61DF016-FF98-4344-81CF-F88C324D006B}">
      <dsp:nvSpPr>
        <dsp:cNvPr id="0" name=""/>
        <dsp:cNvSpPr/>
      </dsp:nvSpPr>
      <dsp:spPr>
        <a:xfrm>
          <a:off x="899576" y="316309"/>
          <a:ext cx="996553" cy="398621"/>
        </a:xfrm>
        <a:prstGeom prst="chevron">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IC-JPA- Control</a:t>
          </a:r>
        </a:p>
      </dsp:txBody>
      <dsp:txXfrm>
        <a:off x="1098887" y="316309"/>
        <a:ext cx="597932" cy="398621"/>
      </dsp:txXfrm>
    </dsp:sp>
    <dsp:sp modelId="{3FC60C3A-0BFC-A543-8F18-675A569178D6}">
      <dsp:nvSpPr>
        <dsp:cNvPr id="0" name=""/>
        <dsp:cNvSpPr/>
      </dsp:nvSpPr>
      <dsp:spPr>
        <a:xfrm>
          <a:off x="1796474" y="316309"/>
          <a:ext cx="996553" cy="398621"/>
        </a:xfrm>
        <a:prstGeom prst="chevron">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Unit 4 Posttest</a:t>
          </a:r>
          <a:endParaRPr lang="en-US" sz="1200" kern="1200"/>
        </a:p>
      </dsp:txBody>
      <dsp:txXfrm>
        <a:off x="1995785" y="316309"/>
        <a:ext cx="597932" cy="398621"/>
      </dsp:txXfrm>
    </dsp:sp>
    <dsp:sp modelId="{A10655C3-2954-324B-A1E1-D3C361C0C232}">
      <dsp:nvSpPr>
        <dsp:cNvPr id="0" name=""/>
        <dsp:cNvSpPr/>
      </dsp:nvSpPr>
      <dsp:spPr>
        <a:xfrm>
          <a:off x="2693372" y="316309"/>
          <a:ext cx="996553" cy="398621"/>
        </a:xfrm>
        <a:prstGeom prst="chevron">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Unit 5 Pretest</a:t>
          </a:r>
          <a:endParaRPr lang="en-US" sz="1200" kern="1200"/>
        </a:p>
      </dsp:txBody>
      <dsp:txXfrm>
        <a:off x="2892683" y="316309"/>
        <a:ext cx="597932" cy="398621"/>
      </dsp:txXfrm>
    </dsp:sp>
    <dsp:sp modelId="{1D710E7B-8745-0145-90F9-32C6712A806E}">
      <dsp:nvSpPr>
        <dsp:cNvPr id="0" name=""/>
        <dsp:cNvSpPr/>
      </dsp:nvSpPr>
      <dsp:spPr>
        <a:xfrm>
          <a:off x="3590270" y="316309"/>
          <a:ext cx="996553" cy="398621"/>
        </a:xfrm>
        <a:prstGeom prst="chevron">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IC-JPA- Control</a:t>
          </a:r>
          <a:endParaRPr lang="en-US" sz="1200" kern="1200"/>
        </a:p>
      </dsp:txBody>
      <dsp:txXfrm>
        <a:off x="3789581" y="316309"/>
        <a:ext cx="597932" cy="398621"/>
      </dsp:txXfrm>
    </dsp:sp>
    <dsp:sp modelId="{29A5F29B-A95E-9040-9EB8-2217C157605E}">
      <dsp:nvSpPr>
        <dsp:cNvPr id="0" name=""/>
        <dsp:cNvSpPr/>
      </dsp:nvSpPr>
      <dsp:spPr>
        <a:xfrm>
          <a:off x="4487167" y="316309"/>
          <a:ext cx="996553" cy="398621"/>
        </a:xfrm>
        <a:prstGeom prst="chevron">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Unit 5 Posttest</a:t>
          </a:r>
          <a:endParaRPr lang="en-US" sz="1200" kern="1200"/>
        </a:p>
      </dsp:txBody>
      <dsp:txXfrm>
        <a:off x="4686478" y="316309"/>
        <a:ext cx="597932" cy="39862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2D835F-6E26-4B4B-8E1A-444B6E0B5700}">
      <dsp:nvSpPr>
        <dsp:cNvPr id="0" name=""/>
        <dsp:cNvSpPr/>
      </dsp:nvSpPr>
      <dsp:spPr>
        <a:xfrm>
          <a:off x="629090" y="559"/>
          <a:ext cx="1258721" cy="1258721"/>
        </a:xfrm>
        <a:prstGeom prst="ellipse">
          <a:avLst/>
        </a:prstGeom>
        <a:gradFill rotWithShape="0">
          <a:gsLst>
            <a:gs pos="0">
              <a:schemeClr val="accent1">
                <a:alpha val="50000"/>
                <a:hueOff val="0"/>
                <a:satOff val="0"/>
                <a:lumOff val="0"/>
                <a:alphaOff val="0"/>
                <a:satMod val="103000"/>
                <a:lumMod val="102000"/>
                <a:tint val="94000"/>
              </a:schemeClr>
            </a:gs>
            <a:gs pos="50000">
              <a:schemeClr val="accent1">
                <a:alpha val="50000"/>
                <a:hueOff val="0"/>
                <a:satOff val="0"/>
                <a:lumOff val="0"/>
                <a:alphaOff val="0"/>
                <a:satMod val="110000"/>
                <a:lumMod val="100000"/>
                <a:shade val="100000"/>
              </a:schemeClr>
            </a:gs>
            <a:gs pos="100000">
              <a:schemeClr val="accent1">
                <a:alpha val="5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69272" tIns="15240" rIns="69272"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Teacher Led: Traditional Instruction</a:t>
          </a:r>
        </a:p>
      </dsp:txBody>
      <dsp:txXfrm>
        <a:off x="813425" y="184894"/>
        <a:ext cx="890051" cy="890051"/>
      </dsp:txXfrm>
    </dsp:sp>
    <dsp:sp modelId="{86DAF979-D4F2-F44E-BD68-3E6C8135AEB5}">
      <dsp:nvSpPr>
        <dsp:cNvPr id="0" name=""/>
        <dsp:cNvSpPr/>
      </dsp:nvSpPr>
      <dsp:spPr>
        <a:xfrm>
          <a:off x="1636067" y="559"/>
          <a:ext cx="1258721" cy="1258721"/>
        </a:xfrm>
        <a:prstGeom prst="ellipse">
          <a:avLst/>
        </a:prstGeom>
        <a:gradFill rotWithShape="0">
          <a:gsLst>
            <a:gs pos="0">
              <a:schemeClr val="accent1">
                <a:alpha val="50000"/>
                <a:hueOff val="0"/>
                <a:satOff val="0"/>
                <a:lumOff val="0"/>
                <a:alphaOff val="0"/>
                <a:satMod val="103000"/>
                <a:lumMod val="102000"/>
                <a:tint val="94000"/>
              </a:schemeClr>
            </a:gs>
            <a:gs pos="50000">
              <a:schemeClr val="accent1">
                <a:alpha val="50000"/>
                <a:hueOff val="0"/>
                <a:satOff val="0"/>
                <a:lumOff val="0"/>
                <a:alphaOff val="0"/>
                <a:satMod val="110000"/>
                <a:lumMod val="100000"/>
                <a:shade val="100000"/>
              </a:schemeClr>
            </a:gs>
            <a:gs pos="100000">
              <a:schemeClr val="accent1">
                <a:alpha val="5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69272" tIns="15240" rIns="69272"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Cotent Related Worksheet</a:t>
          </a:r>
        </a:p>
      </dsp:txBody>
      <dsp:txXfrm>
        <a:off x="1820402" y="184894"/>
        <a:ext cx="890051" cy="890051"/>
      </dsp:txXfrm>
    </dsp:sp>
    <dsp:sp modelId="{2B8F4767-1477-CC4A-BB0B-1D9302FD4915}">
      <dsp:nvSpPr>
        <dsp:cNvPr id="0" name=""/>
        <dsp:cNvSpPr/>
      </dsp:nvSpPr>
      <dsp:spPr>
        <a:xfrm>
          <a:off x="2643045" y="559"/>
          <a:ext cx="1258721" cy="1258721"/>
        </a:xfrm>
        <a:prstGeom prst="ellipse">
          <a:avLst/>
        </a:prstGeom>
        <a:gradFill rotWithShape="0">
          <a:gsLst>
            <a:gs pos="0">
              <a:schemeClr val="accent1">
                <a:alpha val="50000"/>
                <a:hueOff val="0"/>
                <a:satOff val="0"/>
                <a:lumOff val="0"/>
                <a:alphaOff val="0"/>
                <a:satMod val="103000"/>
                <a:lumMod val="102000"/>
                <a:tint val="94000"/>
              </a:schemeClr>
            </a:gs>
            <a:gs pos="50000">
              <a:schemeClr val="accent1">
                <a:alpha val="50000"/>
                <a:hueOff val="0"/>
                <a:satOff val="0"/>
                <a:lumOff val="0"/>
                <a:alphaOff val="0"/>
                <a:satMod val="110000"/>
                <a:lumMod val="100000"/>
                <a:shade val="100000"/>
              </a:schemeClr>
            </a:gs>
            <a:gs pos="100000">
              <a:schemeClr val="accent1">
                <a:alpha val="5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69272" tIns="15240" rIns="69272"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Hands-on Activities</a:t>
          </a:r>
        </a:p>
      </dsp:txBody>
      <dsp:txXfrm>
        <a:off x="2827380" y="184894"/>
        <a:ext cx="890051" cy="890051"/>
      </dsp:txXfrm>
    </dsp:sp>
    <dsp:sp modelId="{34C3B67D-1245-B349-8D79-3136C913A89A}">
      <dsp:nvSpPr>
        <dsp:cNvPr id="0" name=""/>
        <dsp:cNvSpPr/>
      </dsp:nvSpPr>
      <dsp:spPr>
        <a:xfrm>
          <a:off x="3650022" y="559"/>
          <a:ext cx="1258721" cy="1258721"/>
        </a:xfrm>
        <a:prstGeom prst="ellipse">
          <a:avLst/>
        </a:prstGeom>
        <a:gradFill rotWithShape="0">
          <a:gsLst>
            <a:gs pos="0">
              <a:schemeClr val="accent1">
                <a:alpha val="50000"/>
                <a:hueOff val="0"/>
                <a:satOff val="0"/>
                <a:lumOff val="0"/>
                <a:alphaOff val="0"/>
                <a:satMod val="103000"/>
                <a:lumMod val="102000"/>
                <a:tint val="94000"/>
              </a:schemeClr>
            </a:gs>
            <a:gs pos="50000">
              <a:schemeClr val="accent1">
                <a:alpha val="50000"/>
                <a:hueOff val="0"/>
                <a:satOff val="0"/>
                <a:lumOff val="0"/>
                <a:alphaOff val="0"/>
                <a:satMod val="110000"/>
                <a:lumMod val="100000"/>
                <a:shade val="100000"/>
              </a:schemeClr>
            </a:gs>
            <a:gs pos="100000">
              <a:schemeClr val="accent1">
                <a:alpha val="5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69272" tIns="15240" rIns="69272"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Online Math Activities </a:t>
          </a:r>
        </a:p>
      </dsp:txBody>
      <dsp:txXfrm>
        <a:off x="3834357" y="184894"/>
        <a:ext cx="890051" cy="89005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2D835F-6E26-4B4B-8E1A-444B6E0B5700}">
      <dsp:nvSpPr>
        <dsp:cNvPr id="0" name=""/>
        <dsp:cNvSpPr/>
      </dsp:nvSpPr>
      <dsp:spPr>
        <a:xfrm>
          <a:off x="571497" y="559"/>
          <a:ext cx="1258721" cy="1258721"/>
        </a:xfrm>
        <a:prstGeom prst="ellipse">
          <a:avLst/>
        </a:prstGeom>
        <a:gradFill rotWithShape="0">
          <a:gsLst>
            <a:gs pos="0">
              <a:schemeClr val="accent1">
                <a:alpha val="50000"/>
                <a:hueOff val="0"/>
                <a:satOff val="0"/>
                <a:lumOff val="0"/>
                <a:alphaOff val="0"/>
                <a:satMod val="103000"/>
                <a:lumMod val="102000"/>
                <a:tint val="94000"/>
              </a:schemeClr>
            </a:gs>
            <a:gs pos="50000">
              <a:schemeClr val="accent1">
                <a:alpha val="50000"/>
                <a:hueOff val="0"/>
                <a:satOff val="0"/>
                <a:lumOff val="0"/>
                <a:alphaOff val="0"/>
                <a:satMod val="110000"/>
                <a:lumMod val="100000"/>
                <a:shade val="100000"/>
              </a:schemeClr>
            </a:gs>
            <a:gs pos="100000">
              <a:schemeClr val="accent1">
                <a:alpha val="5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69272" tIns="15240" rIns="69272"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Teacher Led: IC-JPA</a:t>
          </a:r>
        </a:p>
      </dsp:txBody>
      <dsp:txXfrm>
        <a:off x="755832" y="184894"/>
        <a:ext cx="890051" cy="890051"/>
      </dsp:txXfrm>
    </dsp:sp>
    <dsp:sp modelId="{86DAF979-D4F2-F44E-BD68-3E6C8135AEB5}">
      <dsp:nvSpPr>
        <dsp:cNvPr id="0" name=""/>
        <dsp:cNvSpPr/>
      </dsp:nvSpPr>
      <dsp:spPr>
        <a:xfrm>
          <a:off x="1578475" y="559"/>
          <a:ext cx="1287017" cy="1258721"/>
        </a:xfrm>
        <a:prstGeom prst="ellipse">
          <a:avLst/>
        </a:prstGeom>
        <a:gradFill rotWithShape="0">
          <a:gsLst>
            <a:gs pos="0">
              <a:schemeClr val="accent1">
                <a:alpha val="50000"/>
                <a:hueOff val="0"/>
                <a:satOff val="0"/>
                <a:lumOff val="0"/>
                <a:alphaOff val="0"/>
                <a:satMod val="103000"/>
                <a:lumMod val="102000"/>
                <a:tint val="94000"/>
              </a:schemeClr>
            </a:gs>
            <a:gs pos="50000">
              <a:schemeClr val="accent1">
                <a:alpha val="50000"/>
                <a:hueOff val="0"/>
                <a:satOff val="0"/>
                <a:lumOff val="0"/>
                <a:alphaOff val="0"/>
                <a:satMod val="110000"/>
                <a:lumMod val="100000"/>
                <a:shade val="100000"/>
              </a:schemeClr>
            </a:gs>
            <a:gs pos="100000">
              <a:schemeClr val="accent1">
                <a:alpha val="5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69272" tIns="15240" rIns="69272"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Independent: IC-JPA</a:t>
          </a:r>
        </a:p>
      </dsp:txBody>
      <dsp:txXfrm>
        <a:off x="1766954" y="184894"/>
        <a:ext cx="910059" cy="890051"/>
      </dsp:txXfrm>
    </dsp:sp>
    <dsp:sp modelId="{2B8F4767-1477-CC4A-BB0B-1D9302FD4915}">
      <dsp:nvSpPr>
        <dsp:cNvPr id="0" name=""/>
        <dsp:cNvSpPr/>
      </dsp:nvSpPr>
      <dsp:spPr>
        <a:xfrm>
          <a:off x="2613748" y="559"/>
          <a:ext cx="1302160" cy="1258721"/>
        </a:xfrm>
        <a:prstGeom prst="ellipse">
          <a:avLst/>
        </a:prstGeom>
        <a:gradFill rotWithShape="0">
          <a:gsLst>
            <a:gs pos="0">
              <a:schemeClr val="accent1">
                <a:alpha val="50000"/>
                <a:hueOff val="0"/>
                <a:satOff val="0"/>
                <a:lumOff val="0"/>
                <a:alphaOff val="0"/>
                <a:satMod val="103000"/>
                <a:lumMod val="102000"/>
                <a:tint val="94000"/>
              </a:schemeClr>
            </a:gs>
            <a:gs pos="50000">
              <a:schemeClr val="accent1">
                <a:alpha val="50000"/>
                <a:hueOff val="0"/>
                <a:satOff val="0"/>
                <a:lumOff val="0"/>
                <a:alphaOff val="0"/>
                <a:satMod val="110000"/>
                <a:lumMod val="100000"/>
                <a:shade val="100000"/>
              </a:schemeClr>
            </a:gs>
            <a:gs pos="100000">
              <a:schemeClr val="accent1">
                <a:alpha val="5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69272" tIns="15240" rIns="69272"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Independent: IC-JPA</a:t>
          </a:r>
        </a:p>
      </dsp:txBody>
      <dsp:txXfrm>
        <a:off x="2804445" y="184894"/>
        <a:ext cx="920766" cy="890051"/>
      </dsp:txXfrm>
    </dsp:sp>
    <dsp:sp modelId="{34C3B67D-1245-B349-8D79-3136C913A89A}">
      <dsp:nvSpPr>
        <dsp:cNvPr id="0" name=""/>
        <dsp:cNvSpPr/>
      </dsp:nvSpPr>
      <dsp:spPr>
        <a:xfrm>
          <a:off x="3664164" y="559"/>
          <a:ext cx="1302172" cy="1258721"/>
        </a:xfrm>
        <a:prstGeom prst="ellipse">
          <a:avLst/>
        </a:prstGeom>
        <a:gradFill rotWithShape="0">
          <a:gsLst>
            <a:gs pos="0">
              <a:schemeClr val="accent1">
                <a:alpha val="50000"/>
                <a:hueOff val="0"/>
                <a:satOff val="0"/>
                <a:lumOff val="0"/>
                <a:alphaOff val="0"/>
                <a:satMod val="103000"/>
                <a:lumMod val="102000"/>
                <a:tint val="94000"/>
              </a:schemeClr>
            </a:gs>
            <a:gs pos="50000">
              <a:schemeClr val="accent1">
                <a:alpha val="50000"/>
                <a:hueOff val="0"/>
                <a:satOff val="0"/>
                <a:lumOff val="0"/>
                <a:alphaOff val="0"/>
                <a:satMod val="110000"/>
                <a:lumMod val="100000"/>
                <a:shade val="100000"/>
              </a:schemeClr>
            </a:gs>
            <a:gs pos="100000">
              <a:schemeClr val="accent1">
                <a:alpha val="5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0">
          <a:scrgbClr r="0" g="0" b="0"/>
        </a:effectRef>
        <a:fontRef idx="minor">
          <a:schemeClr val="tx1"/>
        </a:fontRef>
      </dsp:style>
      <dsp:txBody>
        <a:bodyPr spcFirstLastPara="0" vert="horz" wrap="square" lIns="69272" tIns="15240" rIns="69272"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charset="0"/>
              <a:ea typeface="Times New Roman" charset="0"/>
              <a:cs typeface="Times New Roman" charset="0"/>
            </a:rPr>
            <a:t>Independent: IC-JPA</a:t>
          </a:r>
        </a:p>
      </dsp:txBody>
      <dsp:txXfrm>
        <a:off x="3854863" y="184894"/>
        <a:ext cx="920774" cy="890051"/>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8560</Words>
  <Characters>48793</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2020-05-18T18:16:00Z</dcterms:created>
  <dcterms:modified xsi:type="dcterms:W3CDTF">2020-05-18T18:16:00Z</dcterms:modified>
</cp:coreProperties>
</file>